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auto"/>
          <w:sz w:val="44"/>
          <w:szCs w:val="44"/>
          <w:u w:val="none"/>
        </w:rPr>
      </w:pPr>
      <w:bookmarkStart w:id="0" w:name="_Toc15447"/>
      <w:bookmarkStart w:id="1" w:name="_Toc18189"/>
      <w:bookmarkStart w:id="2" w:name="_Toc19461"/>
      <w:bookmarkStart w:id="3" w:name="_Toc11119"/>
      <w:bookmarkStart w:id="4" w:name="_Toc3436"/>
      <w:r>
        <w:rPr>
          <w:rFonts w:hint="eastAsia"/>
          <w:color w:val="auto"/>
          <w:u w:val="none"/>
        </w:rPr>
        <w:t xml:space="preserve">     </w:t>
      </w:r>
      <w:r>
        <w:rPr>
          <w:rFonts w:hint="eastAsia" w:ascii="方正小标宋简体" w:hAnsi="方正小标宋简体" w:eastAsia="方正小标宋简体" w:cs="方正小标宋简体"/>
          <w:color w:val="auto"/>
          <w:sz w:val="44"/>
          <w:szCs w:val="44"/>
          <w:u w:val="none"/>
        </w:rPr>
        <w:t>“全链通办”基础任务清单办理流程</w:t>
      </w:r>
      <w:bookmarkEnd w:id="0"/>
    </w:p>
    <w:p>
      <w:pPr>
        <w:spacing w:line="580" w:lineRule="exact"/>
        <w:jc w:val="center"/>
        <w:outlineLvl w:val="0"/>
        <w:rPr>
          <w:rFonts w:ascii="方正小标宋简体" w:hAnsi="方正小标宋简体" w:eastAsia="方正小标宋简体" w:cs="方正小标宋简体"/>
          <w:color w:val="auto"/>
          <w:sz w:val="44"/>
          <w:szCs w:val="44"/>
          <w:u w:val="none"/>
        </w:rPr>
      </w:pPr>
      <w:bookmarkStart w:id="5" w:name="_Toc14807"/>
      <w:r>
        <w:rPr>
          <w:rFonts w:hint="eastAsia" w:ascii="方正小标宋简体" w:hAnsi="方正小标宋简体" w:eastAsia="方正小标宋简体" w:cs="方正小标宋简体"/>
          <w:color w:val="auto"/>
          <w:sz w:val="44"/>
          <w:szCs w:val="44"/>
          <w:u w:val="none"/>
        </w:rPr>
        <w:t>第13部分：军人退役</w:t>
      </w:r>
      <w:bookmarkEnd w:id="1"/>
      <w:bookmarkEnd w:id="2"/>
      <w:bookmarkEnd w:id="3"/>
      <w:bookmarkEnd w:id="4"/>
      <w:bookmarkEnd w:id="5"/>
    </w:p>
    <w:p>
      <w:pPr>
        <w:pStyle w:val="2"/>
        <w:spacing w:line="580" w:lineRule="exact"/>
        <w:rPr>
          <w:color w:val="auto"/>
          <w:u w:val="none"/>
        </w:rPr>
      </w:pPr>
    </w:p>
    <w:p>
      <w:pPr>
        <w:pStyle w:val="284"/>
        <w:numPr>
          <w:ilvl w:val="255"/>
          <w:numId w:val="0"/>
        </w:numPr>
        <w:spacing w:before="0" w:beforeLines="0" w:after="0" w:afterLines="0"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军人退役“全链通办”，指通过集成退役军人需要办理的多个关联性强、需求频率高的多个单一事项，将退役报到、复转军人恢复户口、居民身份证换领、预备役登记、灵活就业人员参保登记、城乡居民参保登记、军地养老保险关系转移接续申请、灵活就业人员医疗保险申报、流动就业人员基本医疗保险关系转入、退役军人自主就业一次性经济补助金的给付等事项集成化办理，为自治区</w:t>
      </w:r>
      <w:r>
        <w:rPr>
          <w:rFonts w:hint="eastAsia" w:ascii="仿宋_GB2312" w:hAnsi="仿宋_GB2312" w:eastAsia="仿宋_GB2312" w:cs="仿宋_GB2312"/>
          <w:color w:val="auto"/>
          <w:sz w:val="28"/>
          <w:szCs w:val="28"/>
          <w:u w:val="none"/>
          <w:lang w:val="en-US" w:eastAsia="zh-CN"/>
        </w:rPr>
        <w:t>内</w:t>
      </w:r>
      <w:r>
        <w:rPr>
          <w:rFonts w:hint="eastAsia" w:ascii="仿宋_GB2312" w:hAnsi="仿宋_GB2312" w:eastAsia="仿宋_GB2312" w:cs="仿宋_GB2312"/>
          <w:color w:val="auto"/>
          <w:sz w:val="28"/>
          <w:szCs w:val="28"/>
          <w:u w:val="none"/>
        </w:rPr>
        <w:t>退役军人提供联办服务。</w:t>
      </w:r>
      <w:bookmarkStart w:id="6" w:name="_Toc5665"/>
      <w:bookmarkEnd w:id="6"/>
      <w:bookmarkStart w:id="7" w:name="_Toc106379524"/>
      <w:bookmarkEnd w:id="7"/>
      <w:bookmarkStart w:id="8" w:name="_Toc1253"/>
      <w:bookmarkEnd w:id="8"/>
      <w:bookmarkStart w:id="9" w:name="_Toc29692"/>
      <w:bookmarkEnd w:id="9"/>
      <w:bookmarkStart w:id="10" w:name="_Toc15897"/>
      <w:bookmarkEnd w:id="10"/>
      <w:bookmarkStart w:id="11" w:name="_Toc28856"/>
      <w:bookmarkEnd w:id="11"/>
    </w:p>
    <w:p>
      <w:pPr>
        <w:pStyle w:val="284"/>
        <w:numPr>
          <w:ilvl w:val="255"/>
          <w:numId w:val="0"/>
        </w:numPr>
        <w:spacing w:before="0" w:beforeLines="0" w:after="0" w:afterLines="0"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本文件规定了军人退役“全链通办”的工作要求、事项范围、受理条件、申请材料、业务流程、办结时限、结果送达、评价与改进等内容。</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12" w:name="_Toc8607"/>
      <w:bookmarkStart w:id="13" w:name="_Toc1965"/>
      <w:r>
        <w:rPr>
          <w:rFonts w:hint="eastAsia" w:hAnsi="黑体" w:cs="黑体"/>
          <w:color w:val="auto"/>
          <w:sz w:val="28"/>
          <w:szCs w:val="28"/>
          <w:u w:val="none"/>
        </w:rPr>
        <w:t>一、工作要求</w:t>
      </w:r>
      <w:bookmarkEnd w:id="12"/>
      <w:bookmarkEnd w:id="13"/>
      <w:bookmarkStart w:id="14" w:name="_Toc26644"/>
      <w:bookmarkStart w:id="15" w:name="_Toc10114"/>
      <w:bookmarkStart w:id="16" w:name="_Toc13564"/>
      <w:bookmarkStart w:id="17" w:name="_Toc28416"/>
      <w:bookmarkStart w:id="18" w:name="_Toc14236"/>
      <w:bookmarkStart w:id="19" w:name="_Toc106379526"/>
      <w:bookmarkStart w:id="20" w:name="_Toc17505"/>
      <w:bookmarkStart w:id="21" w:name="_Toc5805"/>
      <w:bookmarkStart w:id="22" w:name="_Toc10295"/>
      <w:bookmarkStart w:id="23" w:name="_Toc19458"/>
      <w:bookmarkStart w:id="24" w:name="_Toc11226"/>
      <w:bookmarkStart w:id="25" w:name="_Toc3331"/>
      <w:bookmarkStart w:id="26" w:name="_Toc10722"/>
    </w:p>
    <w:p>
      <w:pPr>
        <w:pStyle w:val="283"/>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color w:val="auto"/>
          <w:sz w:val="28"/>
          <w:szCs w:val="28"/>
          <w:u w:val="none"/>
        </w:rPr>
      </w:pPr>
      <w:bookmarkStart w:id="27" w:name="_Toc4703"/>
      <w:bookmarkStart w:id="28" w:name="_Toc226"/>
      <w:r>
        <w:rPr>
          <w:rFonts w:hint="eastAsia" w:ascii="楷体_GB2312" w:hAnsi="楷体_GB2312" w:eastAsia="楷体_GB2312" w:cs="楷体_GB2312"/>
          <w:color w:val="auto"/>
          <w:sz w:val="28"/>
          <w:szCs w:val="28"/>
          <w:u w:val="none"/>
        </w:rPr>
        <w:t>（一）机制建设</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29" w:name="_Toc8348"/>
      <w:bookmarkStart w:id="30" w:name="_Toc13647"/>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31" w:name="_Toc14583"/>
      <w:bookmarkStart w:id="32" w:name="_Toc11572"/>
      <w:r>
        <w:rPr>
          <w:rFonts w:hint="eastAsia" w:ascii="仿宋_GB2312" w:hAnsi="仿宋_GB2312" w:eastAsia="仿宋_GB2312" w:cs="仿宋_GB2312"/>
          <w:b/>
          <w:bCs/>
          <w:color w:val="auto"/>
          <w:sz w:val="28"/>
          <w:szCs w:val="28"/>
          <w:u w:val="none"/>
        </w:rPr>
        <w:t>1.建立责任分工机制</w:t>
      </w:r>
      <w:bookmarkEnd w:id="29"/>
      <w:bookmarkEnd w:id="30"/>
      <w:bookmarkEnd w:id="31"/>
      <w:bookmarkEnd w:id="32"/>
    </w:p>
    <w:p>
      <w:pPr>
        <w:pStyle w:val="284"/>
        <w:numPr>
          <w:ilvl w:val="2"/>
          <w:numId w:val="0"/>
        </w:numPr>
        <w:spacing w:before="0" w:beforeLines="0" w:after="0" w:afterLines="0"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明确牵头单位、责任单位职责分工：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（1）牵头单位：退役军人事务部门；</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（2）责任单位：公安部门、人民武装部门、人力资源社会保障部门、医保部门。</w:t>
      </w:r>
      <w:bookmarkStart w:id="33" w:name="_Toc5873"/>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34" w:name="_Toc17587"/>
      <w:bookmarkStart w:id="35" w:name="_Toc520"/>
      <w:bookmarkStart w:id="36" w:name="_Toc4133"/>
      <w:r>
        <w:rPr>
          <w:rFonts w:hint="eastAsia" w:ascii="仿宋_GB2312" w:hAnsi="仿宋_GB2312" w:eastAsia="仿宋_GB2312" w:cs="仿宋_GB2312"/>
          <w:b/>
          <w:bCs/>
          <w:color w:val="auto"/>
          <w:sz w:val="28"/>
          <w:szCs w:val="28"/>
          <w:u w:val="none"/>
        </w:rPr>
        <w:t>2.建立数据交换机制</w:t>
      </w:r>
      <w:bookmarkEnd w:id="33"/>
      <w:bookmarkEnd w:id="34"/>
      <w:bookmarkEnd w:id="35"/>
      <w:bookmarkEnd w:id="36"/>
    </w:p>
    <w:p>
      <w:pPr>
        <w:pStyle w:val="284"/>
        <w:numPr>
          <w:ilvl w:val="255"/>
          <w:numId w:val="0"/>
        </w:numPr>
        <w:spacing w:before="0" w:beforeLines="0" w:after="0" w:afterLines="0"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bookmarkStart w:id="37" w:name="_Toc6918"/>
    </w:p>
    <w:p>
      <w:pPr>
        <w:pStyle w:val="329"/>
        <w:numPr>
          <w:ilvl w:val="0"/>
          <w:numId w:val="0"/>
        </w:numPr>
        <w:spacing w:line="580" w:lineRule="exact"/>
        <w:ind w:firstLine="562" w:firstLineChars="200"/>
        <w:outlineLvl w:val="2"/>
        <w:rPr>
          <w:rFonts w:ascii="仿宋_GB2312" w:hAnsi="仿宋_GB2312" w:eastAsia="仿宋_GB2312" w:cs="仿宋_GB2312"/>
          <w:b/>
          <w:bCs/>
          <w:color w:val="auto"/>
          <w:sz w:val="28"/>
          <w:szCs w:val="28"/>
          <w:u w:val="none"/>
        </w:rPr>
      </w:pPr>
      <w:bookmarkStart w:id="38" w:name="_Toc14870"/>
      <w:bookmarkStart w:id="39" w:name="_Toc19915"/>
      <w:bookmarkStart w:id="40" w:name="_Toc24696"/>
      <w:r>
        <w:rPr>
          <w:rFonts w:hint="eastAsia" w:ascii="仿宋_GB2312" w:hAnsi="仿宋_GB2312" w:eastAsia="仿宋_GB2312" w:cs="仿宋_GB2312"/>
          <w:b/>
          <w:bCs/>
          <w:color w:val="auto"/>
          <w:sz w:val="28"/>
          <w:szCs w:val="28"/>
          <w:u w:val="none"/>
        </w:rPr>
        <w:t>3.建立监督反馈机制</w:t>
      </w:r>
      <w:bookmarkEnd w:id="37"/>
      <w:bookmarkEnd w:id="38"/>
      <w:bookmarkEnd w:id="39"/>
      <w:bookmarkEnd w:id="40"/>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牵头单位会同责任单位依托广西数字政务一体化平台、广西政务APP、政务服务大厅“一窗受理”综合窗口等，根据军人退役“全链通办”服务涉及事项环节区分，对业务流程不同环节进行跟踪反馈。</w:t>
      </w:r>
    </w:p>
    <w:p>
      <w:pPr>
        <w:pStyle w:val="283"/>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color w:val="auto"/>
          <w:sz w:val="28"/>
          <w:szCs w:val="28"/>
          <w:u w:val="none"/>
        </w:rPr>
      </w:pPr>
      <w:bookmarkStart w:id="41" w:name="_Toc26521"/>
      <w:bookmarkStart w:id="42" w:name="_Toc2493"/>
      <w:bookmarkStart w:id="43" w:name="_Toc25245"/>
      <w:bookmarkStart w:id="44" w:name="_Toc23372"/>
      <w:bookmarkStart w:id="45" w:name="_Toc27916"/>
      <w:bookmarkStart w:id="46" w:name="_Toc16621"/>
      <w:bookmarkStart w:id="47" w:name="_Toc10313"/>
      <w:bookmarkStart w:id="48" w:name="_Toc12748"/>
      <w:bookmarkStart w:id="49" w:name="_Toc15061"/>
      <w:bookmarkStart w:id="50" w:name="_Toc15248"/>
      <w:bookmarkStart w:id="51" w:name="_Toc17231"/>
      <w:bookmarkStart w:id="52" w:name="_Toc3136"/>
      <w:bookmarkStart w:id="53" w:name="_Toc20347"/>
      <w:bookmarkStart w:id="54" w:name="_Toc106379527"/>
      <w:bookmarkStart w:id="55" w:name="_Toc5199"/>
      <w:r>
        <w:rPr>
          <w:rFonts w:hint="eastAsia" w:ascii="楷体_GB2312" w:hAnsi="楷体_GB2312" w:eastAsia="楷体_GB2312" w:cs="楷体_GB2312"/>
          <w:color w:val="auto"/>
          <w:sz w:val="28"/>
          <w:szCs w:val="28"/>
          <w:u w:val="none"/>
        </w:rPr>
        <w:t>(二)工作职责</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Start w:id="56" w:name="_Toc17419"/>
    </w:p>
    <w:p>
      <w:pPr>
        <w:pStyle w:val="283"/>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57" w:name="_Toc24947"/>
      <w:bookmarkStart w:id="58" w:name="_Toc6054"/>
      <w:bookmarkStart w:id="59" w:name="_Toc28192"/>
      <w:r>
        <w:rPr>
          <w:rFonts w:hint="eastAsia" w:ascii="仿宋_GB2312" w:hAnsi="仿宋_GB2312" w:eastAsia="仿宋_GB2312" w:cs="仿宋_GB2312"/>
          <w:b/>
          <w:bCs/>
          <w:color w:val="auto"/>
          <w:sz w:val="28"/>
          <w:szCs w:val="28"/>
          <w:u w:val="none"/>
        </w:rPr>
        <w:t>1.牵头单位</w:t>
      </w:r>
      <w:bookmarkEnd w:id="56"/>
      <w:bookmarkEnd w:id="57"/>
      <w:bookmarkEnd w:id="58"/>
      <w:bookmarkEnd w:id="59"/>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军人退役“全链通办”牵头单位为退役军人事务部门，主要工作职责如下：</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（1）做好军人退役“全链通办”本部门事项涉及业务系统、申请材料与广西数字政务一体化平台、广西政务APP等平台的对接，实现信息流转、数据共享；</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（2）联合责任单位依托政务服务大厅“一窗受理”综合窗口开展军人退役“全链通办”政策解读和宣传引导；</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（3）对本部门事项申请材料进行审核、受理、录入、推送，办理退役报到、退役军人自主就业一次性经济补助金的给付；</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（4）联合责任单位跟踪、协调、处理军人退役“全链通办”办理过程中出现的问题，确保通办顺畅完成。</w:t>
      </w:r>
    </w:p>
    <w:p>
      <w:pPr>
        <w:pStyle w:val="283"/>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60" w:name="_Toc20570"/>
      <w:bookmarkStart w:id="61" w:name="_Toc14897"/>
      <w:bookmarkStart w:id="62" w:name="_Toc22480"/>
      <w:bookmarkStart w:id="63" w:name="_Toc21391"/>
      <w:bookmarkStart w:id="64" w:name="_Toc19103"/>
      <w:r>
        <w:rPr>
          <w:rFonts w:hint="eastAsia" w:ascii="仿宋_GB2312" w:hAnsi="仿宋_GB2312" w:eastAsia="仿宋_GB2312" w:cs="仿宋_GB2312"/>
          <w:b/>
          <w:bCs/>
          <w:color w:val="auto"/>
          <w:sz w:val="28"/>
          <w:szCs w:val="28"/>
          <w:u w:val="none"/>
        </w:rPr>
        <w:t>2.责任单位</w:t>
      </w:r>
      <w:bookmarkEnd w:id="60"/>
      <w:bookmarkEnd w:id="61"/>
      <w:bookmarkEnd w:id="62"/>
      <w:bookmarkEnd w:id="63"/>
      <w:bookmarkEnd w:id="64"/>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bookmarkStart w:id="65" w:name="_Toc6143"/>
      <w:bookmarkStart w:id="66" w:name="_Toc6034"/>
      <w:bookmarkStart w:id="67" w:name="_Toc4589"/>
      <w:r>
        <w:rPr>
          <w:rFonts w:hint="eastAsia" w:ascii="仿宋_GB2312" w:hAnsi="仿宋_GB2312" w:eastAsia="仿宋_GB2312" w:cs="仿宋_GB2312"/>
          <w:color w:val="auto"/>
          <w:sz w:val="28"/>
          <w:szCs w:val="28"/>
          <w:u w:val="none"/>
        </w:rPr>
        <w:t>（1）公安部门</w:t>
      </w:r>
      <w:bookmarkEnd w:id="65"/>
      <w:r>
        <w:rPr>
          <w:rFonts w:hint="eastAsia" w:ascii="仿宋_GB2312" w:hAnsi="仿宋_GB2312" w:eastAsia="仿宋_GB2312" w:cs="仿宋_GB2312"/>
          <w:color w:val="auto"/>
          <w:sz w:val="28"/>
          <w:szCs w:val="28"/>
          <w:u w:val="none"/>
        </w:rPr>
        <w:t>。主要工作职责如下：</w:t>
      </w:r>
      <w:bookmarkEnd w:id="66"/>
      <w:bookmarkEnd w:id="67"/>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①做好军人退役“全链通办”本部门事项涉及业务系统、申请材料与广西数字政务一体化平台、广西政务APP等平台的对接，实现信息流转、数据共享；</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②协同牵头单位依托政务服务大厅“一窗受理”综合窗口开展军人退役“全链通办”政策解读和宣传引导；</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③负责查收、核实推送的申请材料，办理复转军人恢复户口、居民身份证换领；</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④协同其他责任单位跟踪、协调、处理军人退役“全链通办”办理过程中出现的问题，确保通办顺畅完成。</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bookmarkStart w:id="68" w:name="_Toc7726"/>
      <w:bookmarkStart w:id="69" w:name="_Toc4500"/>
      <w:bookmarkStart w:id="70" w:name="_Toc22400"/>
      <w:r>
        <w:rPr>
          <w:rFonts w:hint="eastAsia" w:ascii="仿宋_GB2312" w:hAnsi="仿宋_GB2312" w:eastAsia="仿宋_GB2312" w:cs="仿宋_GB2312"/>
          <w:color w:val="auto"/>
          <w:sz w:val="28"/>
          <w:szCs w:val="28"/>
          <w:u w:val="none"/>
        </w:rPr>
        <w:t>（2）人民武装部门</w:t>
      </w:r>
      <w:bookmarkEnd w:id="68"/>
      <w:r>
        <w:rPr>
          <w:rFonts w:hint="eastAsia" w:ascii="仿宋_GB2312" w:hAnsi="仿宋_GB2312" w:eastAsia="仿宋_GB2312" w:cs="仿宋_GB2312"/>
          <w:color w:val="auto"/>
          <w:sz w:val="28"/>
          <w:szCs w:val="28"/>
          <w:u w:val="none"/>
        </w:rPr>
        <w:t>。主要工作职责如下：</w:t>
      </w:r>
      <w:bookmarkEnd w:id="69"/>
      <w:bookmarkEnd w:id="70"/>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①做好军人退役“全链通办”本部门事项涉及业务系统、申请材料与广西数字政务一体化平台、广西政务APP等平台的对接，实现信息流转、数据共享；</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②协同牵头单位依托政务服务大厅“一窗受理”综合窗口开展军人退役“全链通办”政策解读和宣传引导；</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③负责查收、核实推送的申请材料，办理预备役登记；</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④协同其他责任单位跟踪、协调、处理军人退役“全链通办”办理过程中出现的问题，确保通办顺畅完成。</w:t>
      </w:r>
      <w:bookmarkStart w:id="71" w:name="_Toc19425"/>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bookmarkStart w:id="72" w:name="_Toc24240"/>
      <w:bookmarkStart w:id="73" w:name="_Toc21052"/>
      <w:r>
        <w:rPr>
          <w:rFonts w:hint="eastAsia" w:ascii="仿宋_GB2312" w:hAnsi="仿宋_GB2312" w:eastAsia="仿宋_GB2312" w:cs="仿宋_GB2312"/>
          <w:color w:val="auto"/>
          <w:sz w:val="28"/>
          <w:szCs w:val="28"/>
          <w:u w:val="none"/>
        </w:rPr>
        <w:t>（3）人力资源社会保障部门</w:t>
      </w:r>
      <w:bookmarkEnd w:id="71"/>
      <w:r>
        <w:rPr>
          <w:rFonts w:hint="eastAsia" w:ascii="仿宋_GB2312" w:hAnsi="仿宋_GB2312" w:eastAsia="仿宋_GB2312" w:cs="仿宋_GB2312"/>
          <w:color w:val="auto"/>
          <w:sz w:val="28"/>
          <w:szCs w:val="28"/>
          <w:u w:val="none"/>
        </w:rPr>
        <w:t>。主要工作职责如下：</w:t>
      </w:r>
      <w:bookmarkEnd w:id="72"/>
      <w:bookmarkEnd w:id="73"/>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①做好军人退役“全链通办”本部门事项涉及业务系统、申请材料与广西数字政务一体化平台、广西政务APP等平台的对接，实现信息流转、数据共享；</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②协同牵头单位依托政务服务大厅“一窗受理”综合窗口开展军人退役“全链通办”政策解读和宣传引导；</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③负责查收、核实推送的申请材料，办理灵活就业人员参保登记、军地养老保险关系转移接续申请；</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④协同其他责任单位跟踪、协调、处理军人退役“全链通办”办理过程中出现的问题，确保通办顺畅完成。</w:t>
      </w:r>
      <w:bookmarkStart w:id="74" w:name="_Toc1206"/>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bookmarkStart w:id="75" w:name="_Toc29596"/>
      <w:bookmarkStart w:id="76" w:name="_Toc27435"/>
      <w:r>
        <w:rPr>
          <w:rFonts w:hint="eastAsia" w:ascii="仿宋_GB2312" w:hAnsi="仿宋_GB2312" w:eastAsia="仿宋_GB2312" w:cs="仿宋_GB2312"/>
          <w:color w:val="auto"/>
          <w:sz w:val="28"/>
          <w:szCs w:val="28"/>
          <w:u w:val="none"/>
        </w:rPr>
        <w:t>（4）医保部门</w:t>
      </w:r>
      <w:bookmarkEnd w:id="74"/>
      <w:r>
        <w:rPr>
          <w:rFonts w:hint="eastAsia" w:ascii="仿宋_GB2312" w:hAnsi="仿宋_GB2312" w:eastAsia="仿宋_GB2312" w:cs="仿宋_GB2312"/>
          <w:color w:val="auto"/>
          <w:sz w:val="28"/>
          <w:szCs w:val="28"/>
          <w:u w:val="none"/>
        </w:rPr>
        <w:t>。主要工作职责如下：</w:t>
      </w:r>
      <w:bookmarkEnd w:id="75"/>
      <w:bookmarkEnd w:id="76"/>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①做好军人退役“全链通办”本部门事项涉及业务系统、申请材料与广西数字政务一体化平台、广西政务APP等平台的对接，实现信息流转、数据共享；</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②协同牵头单位依托政务服务大厅“一窗受理”综合窗口开展军人退役“全链通办”政策解读和宣传引导；</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③负责查收、核实推送的申请材料，办理城乡居民参保登记、灵活就业人员医疗保险申报、流动就业人员基本医疗保险关系转入；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④协同其他责任单位跟踪、协调、处理军人退役“全链通办”办理过程中出现的问题，确保通办顺畅完成。</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77" w:name="_Toc5474"/>
      <w:bookmarkStart w:id="78" w:name="_Toc20317"/>
      <w:bookmarkStart w:id="79" w:name="_Toc18605"/>
      <w:bookmarkStart w:id="80" w:name="_Toc12874"/>
      <w:bookmarkStart w:id="81" w:name="_Toc106379528"/>
      <w:bookmarkStart w:id="82" w:name="_Toc9035"/>
      <w:bookmarkStart w:id="83" w:name="_Toc25716"/>
      <w:bookmarkStart w:id="84" w:name="_Toc6645"/>
      <w:bookmarkStart w:id="85" w:name="_Toc19695"/>
      <w:bookmarkStart w:id="86" w:name="_Toc19551"/>
      <w:bookmarkStart w:id="87" w:name="_Toc22641"/>
      <w:bookmarkStart w:id="88" w:name="_Toc25001"/>
      <w:bookmarkStart w:id="89" w:name="_Toc6867"/>
      <w:bookmarkStart w:id="90" w:name="_Toc4135"/>
      <w:bookmarkStart w:id="91" w:name="_Toc13997"/>
      <w:bookmarkStart w:id="92" w:name="_Toc27401"/>
      <w:bookmarkStart w:id="93" w:name="_Toc11121"/>
      <w:bookmarkStart w:id="94" w:name="_Toc25490"/>
      <w:bookmarkStart w:id="95" w:name="_Toc15364"/>
      <w:bookmarkStart w:id="96" w:name="_Toc21139"/>
      <w:bookmarkStart w:id="97" w:name="_Toc30124"/>
      <w:bookmarkStart w:id="98" w:name="_Toc24276"/>
      <w:bookmarkStart w:id="99" w:name="_Toc12037"/>
      <w:r>
        <w:rPr>
          <w:rFonts w:hint="eastAsia" w:hAnsi="黑体" w:cs="黑体"/>
          <w:color w:val="auto"/>
          <w:sz w:val="28"/>
          <w:szCs w:val="28"/>
          <w:u w:val="none"/>
        </w:rPr>
        <w:t>二、事项范围</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军人退役“全链通办”服务联办事项包含以下事项，并实行动态管理，及时更新调整内容：</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（一）退役报到；</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（二）复转军人恢复户口；</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（三）居民身份证换领；</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（四）预备役登记；</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（五）灵活就业人员参保登记；</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（六）城乡居民参保登记；</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（七）军地养老保险关系转移接续申请；</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（八）灵活就业人员医疗保险申报；</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（九）流动就业人员基本医疗保险关系转入；</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（十）退役军人自主就业一次性经济补助金的给付。</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100" w:name="_Toc30146"/>
      <w:bookmarkStart w:id="101" w:name="_Toc1440"/>
      <w:bookmarkStart w:id="102" w:name="_Toc25315"/>
      <w:bookmarkStart w:id="103" w:name="_Toc12112"/>
      <w:bookmarkStart w:id="104" w:name="_Toc9069"/>
      <w:bookmarkStart w:id="105" w:name="_Toc7599"/>
      <w:bookmarkStart w:id="106" w:name="_Toc743"/>
      <w:bookmarkStart w:id="107" w:name="_Toc15085"/>
      <w:bookmarkStart w:id="108" w:name="_Toc29371"/>
      <w:bookmarkStart w:id="109" w:name="_Toc26932"/>
      <w:bookmarkStart w:id="110" w:name="_Toc16874"/>
      <w:bookmarkStart w:id="111" w:name="_Toc6636"/>
      <w:bookmarkStart w:id="112" w:name="_Toc16388"/>
      <w:bookmarkStart w:id="113" w:name="_Toc106379529"/>
      <w:bookmarkStart w:id="114" w:name="_Toc24427"/>
      <w:bookmarkStart w:id="115" w:name="_Toc14106"/>
      <w:bookmarkStart w:id="116" w:name="_Toc24254"/>
      <w:bookmarkStart w:id="117" w:name="_Toc12397"/>
      <w:bookmarkStart w:id="118" w:name="_Toc23069"/>
      <w:bookmarkStart w:id="119" w:name="_Toc20443"/>
      <w:bookmarkStart w:id="120" w:name="_Toc9321"/>
      <w:bookmarkStart w:id="121" w:name="_Toc16284"/>
      <w:bookmarkStart w:id="122" w:name="_Toc9679"/>
      <w:r>
        <w:rPr>
          <w:rFonts w:hint="eastAsia" w:hAnsi="黑体" w:cs="黑体"/>
          <w:color w:val="auto"/>
          <w:sz w:val="28"/>
          <w:szCs w:val="28"/>
          <w:u w:val="none"/>
        </w:rPr>
        <w:t>三、受理条件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申请人应满足以下条件：</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（一）安置地在广西壮族自治区行政区域内；</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（二）部队退役后选择自主就业的退役士兵；</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（三）批准退出现役后在规定时间内到安置地退役军人事务部门报到。</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123" w:name="_Toc106379530"/>
      <w:bookmarkStart w:id="124" w:name="_Toc7939"/>
      <w:bookmarkStart w:id="125" w:name="_Toc3478"/>
      <w:bookmarkStart w:id="126" w:name="_Toc4026"/>
      <w:bookmarkStart w:id="127" w:name="_Toc29354"/>
      <w:bookmarkStart w:id="128" w:name="_Toc12998"/>
      <w:bookmarkStart w:id="129" w:name="_Toc10548"/>
      <w:bookmarkStart w:id="130" w:name="_Toc13717"/>
      <w:bookmarkStart w:id="131" w:name="_Toc12827"/>
      <w:bookmarkStart w:id="132" w:name="_Toc710"/>
      <w:bookmarkStart w:id="133" w:name="_Toc7509"/>
      <w:bookmarkStart w:id="134" w:name="_Toc421"/>
      <w:bookmarkStart w:id="135" w:name="_Toc19843"/>
      <w:bookmarkStart w:id="136" w:name="_Toc9302"/>
      <w:bookmarkStart w:id="137" w:name="_Toc10166"/>
      <w:bookmarkStart w:id="138" w:name="_Toc15490"/>
      <w:bookmarkStart w:id="139" w:name="_Toc31464"/>
      <w:bookmarkStart w:id="140" w:name="_Toc31358"/>
      <w:bookmarkStart w:id="141" w:name="_Toc16346"/>
      <w:bookmarkStart w:id="142" w:name="_Toc9562"/>
      <w:bookmarkStart w:id="143" w:name="_Toc9888"/>
      <w:bookmarkStart w:id="144" w:name="_Toc17337"/>
      <w:bookmarkStart w:id="145" w:name="_Toc16230"/>
      <w:r>
        <w:rPr>
          <w:rFonts w:hint="eastAsia" w:hAnsi="黑体" w:cs="黑体"/>
          <w:color w:val="auto"/>
          <w:sz w:val="28"/>
          <w:szCs w:val="28"/>
          <w:u w:val="none"/>
        </w:rPr>
        <w:t>四、申请材料</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申请人应提交以下材料：</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bookmarkStart w:id="146" w:name="_Toc13509"/>
      <w:bookmarkStart w:id="147" w:name="_Toc96693448"/>
      <w:r>
        <w:rPr>
          <w:rFonts w:hint="eastAsia" w:ascii="仿宋_GB2312" w:hAnsi="仿宋_GB2312" w:eastAsia="仿宋_GB2312" w:cs="仿宋_GB2312"/>
          <w:color w:val="auto"/>
          <w:sz w:val="28"/>
          <w:szCs w:val="28"/>
          <w:u w:val="none"/>
        </w:rPr>
        <w:t>（一）军人退役“全链通办”申请表(详见附录B）；</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（二）退伍证；</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（三）退出现役行政介绍信；</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（四）军人退役养老（医疗）保险个人账户转移凭证；</w:t>
      </w:r>
    </w:p>
    <w:p>
      <w:pPr>
        <w:pStyle w:val="281"/>
        <w:tabs>
          <w:tab w:val="center" w:pos="4201"/>
          <w:tab w:val="right" w:leader="dot" w:pos="9298"/>
        </w:tabs>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（五）退伍军人落户介绍信（办理复转军人恢复户口时提供）。</w:t>
      </w:r>
    </w:p>
    <w:p>
      <w:pPr>
        <w:pStyle w:val="328"/>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注：①根据《中华人民共和国军人地位和权益保障法》第四十三条规定，公民入伍保留原籍的，不需办理复转军人恢复户口和居民身份证换领。②如委托他人办理灵活就业人员参保登记，需提供被委托人身份证或委托书。③上述材料实现数据共享核验后，不再要求申请人提交。</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148" w:name="_Toc19174"/>
      <w:bookmarkStart w:id="149" w:name="_Toc30364"/>
      <w:bookmarkStart w:id="150" w:name="_Toc106379531"/>
      <w:bookmarkStart w:id="151" w:name="_Toc22541"/>
      <w:bookmarkStart w:id="152" w:name="_Toc1297"/>
      <w:bookmarkStart w:id="153" w:name="_Toc10423"/>
      <w:bookmarkStart w:id="154" w:name="_Toc17457"/>
      <w:bookmarkStart w:id="155" w:name="_Toc10737"/>
      <w:bookmarkStart w:id="156" w:name="_Toc19771"/>
      <w:bookmarkStart w:id="157" w:name="_Toc10797"/>
      <w:bookmarkStart w:id="158" w:name="_Toc30161"/>
      <w:bookmarkStart w:id="159" w:name="_Toc5477"/>
      <w:bookmarkStart w:id="160" w:name="_Toc19271"/>
      <w:bookmarkStart w:id="161" w:name="_Toc24786"/>
      <w:bookmarkStart w:id="162" w:name="_Toc19490"/>
      <w:bookmarkStart w:id="163" w:name="_Toc25179"/>
      <w:bookmarkStart w:id="164" w:name="_Toc5558"/>
      <w:bookmarkStart w:id="165" w:name="_Toc10632"/>
      <w:bookmarkStart w:id="166" w:name="_Toc18984"/>
      <w:bookmarkStart w:id="167" w:name="_Toc2308"/>
      <w:bookmarkStart w:id="168" w:name="_Toc17727"/>
      <w:bookmarkStart w:id="169" w:name="_Toc23353"/>
      <w:r>
        <w:rPr>
          <w:rFonts w:hint="eastAsia" w:hAnsi="黑体" w:cs="黑体"/>
          <w:color w:val="auto"/>
          <w:sz w:val="28"/>
          <w:szCs w:val="28"/>
          <w:u w:val="none"/>
        </w:rPr>
        <w:t>五、业务流程</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pStyle w:val="283"/>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color w:val="auto"/>
          <w:sz w:val="28"/>
          <w:szCs w:val="28"/>
          <w:u w:val="none"/>
        </w:rPr>
      </w:pPr>
      <w:bookmarkStart w:id="170" w:name="_Toc10683"/>
      <w:bookmarkStart w:id="171" w:name="_Toc15025"/>
      <w:bookmarkStart w:id="172" w:name="_Toc22343"/>
      <w:bookmarkStart w:id="173" w:name="_Toc9031"/>
      <w:bookmarkStart w:id="174" w:name="_Toc12753"/>
      <w:bookmarkStart w:id="175" w:name="_Toc106379532"/>
      <w:bookmarkStart w:id="176" w:name="_Toc6792"/>
      <w:bookmarkStart w:id="177" w:name="_Toc1558"/>
      <w:bookmarkStart w:id="178" w:name="_Toc5996"/>
      <w:bookmarkStart w:id="179" w:name="_Toc19953"/>
      <w:bookmarkStart w:id="180" w:name="_Toc25397"/>
      <w:bookmarkStart w:id="181" w:name="_Toc1515"/>
      <w:bookmarkStart w:id="182" w:name="_Toc9395"/>
      <w:bookmarkStart w:id="183" w:name="_Toc19329"/>
      <w:bookmarkStart w:id="184" w:name="_Toc3621"/>
      <w:r>
        <w:rPr>
          <w:rFonts w:hint="eastAsia" w:ascii="楷体_GB2312" w:hAnsi="楷体_GB2312" w:eastAsia="楷体_GB2312" w:cs="楷体_GB2312"/>
          <w:color w:val="auto"/>
          <w:sz w:val="28"/>
          <w:szCs w:val="28"/>
          <w:u w:val="none"/>
        </w:rPr>
        <w:t>（一）提出申请</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Start w:id="185" w:name="_Toc13167"/>
      <w:bookmarkStart w:id="186" w:name="_Toc13433"/>
    </w:p>
    <w:p>
      <w:pPr>
        <w:pStyle w:val="283"/>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187" w:name="_Toc2089"/>
      <w:bookmarkStart w:id="188" w:name="_Toc22154"/>
      <w:bookmarkStart w:id="189" w:name="_Toc10403"/>
      <w:r>
        <w:rPr>
          <w:rFonts w:hint="eastAsia" w:ascii="仿宋_GB2312" w:hAnsi="仿宋_GB2312" w:eastAsia="仿宋_GB2312" w:cs="仿宋_GB2312"/>
          <w:b/>
          <w:bCs/>
          <w:color w:val="auto"/>
          <w:sz w:val="28"/>
          <w:szCs w:val="28"/>
          <w:u w:val="none"/>
        </w:rPr>
        <w:t>1.线上申请</w:t>
      </w:r>
      <w:bookmarkEnd w:id="185"/>
      <w:bookmarkEnd w:id="186"/>
      <w:bookmarkEnd w:id="187"/>
      <w:bookmarkEnd w:id="188"/>
      <w:bookmarkEnd w:id="189"/>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申请人在广西数字政务一体化平台、广西政务APP等平台在线提交军人退役“全链通办”申请表及申请材料。</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190" w:name="_Toc23700"/>
      <w:bookmarkStart w:id="191" w:name="_Toc18198"/>
      <w:bookmarkStart w:id="192" w:name="_Toc17921"/>
      <w:bookmarkStart w:id="193" w:name="_Toc22950"/>
      <w:bookmarkStart w:id="194" w:name="_Toc32596"/>
      <w:r>
        <w:rPr>
          <w:rFonts w:hint="eastAsia" w:ascii="仿宋_GB2312" w:hAnsi="仿宋_GB2312" w:eastAsia="仿宋_GB2312" w:cs="仿宋_GB2312"/>
          <w:b/>
          <w:bCs/>
          <w:color w:val="auto"/>
          <w:sz w:val="28"/>
          <w:szCs w:val="28"/>
          <w:u w:val="none"/>
        </w:rPr>
        <w:t>2.线下申请</w:t>
      </w:r>
      <w:bookmarkEnd w:id="190"/>
      <w:bookmarkEnd w:id="191"/>
      <w:bookmarkEnd w:id="192"/>
      <w:bookmarkEnd w:id="193"/>
      <w:bookmarkEnd w:id="194"/>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申请人在政务服务大厅“一窗受理”综合窗口提出申请，提交军人退役“全链通办”申请表及申请材料。</w:t>
      </w:r>
      <w:bookmarkStart w:id="195" w:name="_Toc12031"/>
      <w:bookmarkStart w:id="196" w:name="_Toc15732"/>
      <w:bookmarkStart w:id="197" w:name="_Toc1973"/>
      <w:bookmarkStart w:id="198" w:name="_Toc11739"/>
      <w:bookmarkStart w:id="199" w:name="_Toc493"/>
      <w:bookmarkStart w:id="200" w:name="_Toc19804"/>
      <w:bookmarkStart w:id="201" w:name="_Toc1609"/>
      <w:bookmarkStart w:id="202" w:name="_Toc19025"/>
      <w:bookmarkStart w:id="203" w:name="_Toc4257"/>
      <w:bookmarkStart w:id="204" w:name="_Toc838"/>
      <w:bookmarkStart w:id="205" w:name="_Toc106379533"/>
      <w:bookmarkStart w:id="206" w:name="_Toc9650"/>
    </w:p>
    <w:p>
      <w:pPr>
        <w:pStyle w:val="281"/>
        <w:spacing w:line="580" w:lineRule="exact"/>
        <w:ind w:firstLine="560"/>
        <w:outlineLvl w:val="2"/>
        <w:rPr>
          <w:rFonts w:ascii="楷体_GB2312" w:hAnsi="楷体_GB2312" w:eastAsia="楷体_GB2312" w:cs="楷体_GB2312"/>
          <w:color w:val="auto"/>
          <w:sz w:val="28"/>
          <w:szCs w:val="28"/>
          <w:u w:val="none"/>
        </w:rPr>
      </w:pPr>
      <w:bookmarkStart w:id="207" w:name="_Toc9869"/>
      <w:bookmarkStart w:id="208" w:name="_Toc21960"/>
      <w:bookmarkStart w:id="209" w:name="_Toc6854"/>
      <w:r>
        <w:rPr>
          <w:rFonts w:hint="eastAsia" w:ascii="楷体_GB2312" w:hAnsi="楷体_GB2312" w:eastAsia="楷体_GB2312" w:cs="楷体_GB2312"/>
          <w:color w:val="auto"/>
          <w:sz w:val="28"/>
          <w:szCs w:val="28"/>
          <w:u w:val="none"/>
        </w:rPr>
        <w:t>（二）受理</w:t>
      </w:r>
      <w:bookmarkEnd w:id="195"/>
      <w:bookmarkEnd w:id="196"/>
      <w:bookmarkEnd w:id="197"/>
      <w:bookmarkEnd w:id="198"/>
      <w:bookmarkEnd w:id="199"/>
      <w:bookmarkEnd w:id="200"/>
      <w:bookmarkEnd w:id="201"/>
      <w:bookmarkEnd w:id="202"/>
      <w:bookmarkEnd w:id="203"/>
      <w:bookmarkEnd w:id="204"/>
      <w:bookmarkEnd w:id="205"/>
      <w:bookmarkEnd w:id="207"/>
      <w:bookmarkEnd w:id="208"/>
      <w:bookmarkEnd w:id="209"/>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一窗受理”综合窗口在获取申请材料后，对申请材料进行受理，对符合受理条件且材料齐全的，出具受理通知书，将相关材料分类推送至各部门；对符合受理条件但材料不齐全的，一次性告知申请人补正材料或根据申请人意愿采取容缺受理、承诺审批；对不符合受理条件的，出具不予受理通知书并告知原因。</w:t>
      </w:r>
      <w:bookmarkEnd w:id="206"/>
    </w:p>
    <w:p>
      <w:pPr>
        <w:pStyle w:val="281"/>
        <w:spacing w:line="580" w:lineRule="exact"/>
        <w:ind w:firstLine="560"/>
        <w:outlineLvl w:val="2"/>
        <w:rPr>
          <w:rFonts w:ascii="楷体_GB2312" w:hAnsi="楷体_GB2312" w:eastAsia="楷体_GB2312" w:cs="楷体_GB2312"/>
          <w:color w:val="auto"/>
          <w:sz w:val="28"/>
          <w:szCs w:val="28"/>
          <w:u w:val="none"/>
        </w:rPr>
      </w:pPr>
      <w:bookmarkStart w:id="210" w:name="_Toc18954"/>
      <w:bookmarkStart w:id="211" w:name="_Toc195"/>
      <w:bookmarkStart w:id="212" w:name="_Toc12437"/>
      <w:bookmarkStart w:id="213" w:name="_Toc30290"/>
      <w:bookmarkStart w:id="214" w:name="_Toc17075"/>
      <w:bookmarkStart w:id="215" w:name="_Toc10528"/>
      <w:bookmarkStart w:id="216" w:name="_Toc14168"/>
      <w:bookmarkStart w:id="217" w:name="_Toc8904"/>
      <w:bookmarkStart w:id="218" w:name="_Toc17784"/>
      <w:bookmarkStart w:id="219" w:name="_Toc15964"/>
      <w:bookmarkStart w:id="220" w:name="_Toc18176"/>
      <w:bookmarkStart w:id="221" w:name="_Toc106379534"/>
      <w:bookmarkStart w:id="222" w:name="_Toc18102"/>
      <w:bookmarkStart w:id="223" w:name="_Toc1144"/>
      <w:r>
        <w:rPr>
          <w:rFonts w:hint="eastAsia" w:ascii="楷体_GB2312" w:hAnsi="楷体_GB2312" w:eastAsia="楷体_GB2312" w:cs="楷体_GB2312"/>
          <w:color w:val="auto"/>
          <w:sz w:val="28"/>
          <w:szCs w:val="28"/>
          <w:u w:val="none"/>
        </w:rPr>
        <w:t>（三）办理</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24" w:name="_Toc7514"/>
      <w:bookmarkStart w:id="225" w:name="_Toc30725"/>
      <w:bookmarkStart w:id="226" w:name="_Toc24206"/>
      <w:bookmarkStart w:id="227" w:name="_Toc22263"/>
      <w:r>
        <w:rPr>
          <w:rFonts w:hint="eastAsia" w:ascii="仿宋_GB2312" w:hAnsi="仿宋_GB2312" w:eastAsia="仿宋_GB2312" w:cs="仿宋_GB2312"/>
          <w:b/>
          <w:bCs/>
          <w:color w:val="auto"/>
          <w:sz w:val="28"/>
          <w:szCs w:val="28"/>
          <w:u w:val="none"/>
        </w:rPr>
        <w:t>1.退役报到</w:t>
      </w:r>
      <w:bookmarkEnd w:id="224"/>
      <w:bookmarkEnd w:id="225"/>
      <w:bookmarkEnd w:id="226"/>
      <w:bookmarkEnd w:id="227"/>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（1）退役军人事务部门对推送的材料进行查收并在1个工作日内办结，同时将办理结果推送至公安部门、人民武装部门、人力资源社会保障部门、医保部门。</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（2）通过广西数字政务一体化平台、广西政务APP等平台向申请人推送退役报到受理办理进度，包括未办结、已办结等状态。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28" w:name="_Toc11854"/>
      <w:bookmarkStart w:id="229" w:name="_Toc13747"/>
      <w:bookmarkStart w:id="230" w:name="_Toc8857"/>
      <w:bookmarkStart w:id="231" w:name="_Toc21007"/>
      <w:r>
        <w:rPr>
          <w:rFonts w:hint="eastAsia" w:ascii="仿宋_GB2312" w:hAnsi="仿宋_GB2312" w:eastAsia="仿宋_GB2312" w:cs="仿宋_GB2312"/>
          <w:b/>
          <w:bCs/>
          <w:color w:val="auto"/>
          <w:sz w:val="28"/>
          <w:szCs w:val="28"/>
          <w:u w:val="none"/>
        </w:rPr>
        <w:t>2.复转军人恢复户口</w:t>
      </w:r>
      <w:bookmarkEnd w:id="228"/>
      <w:bookmarkEnd w:id="229"/>
      <w:bookmarkEnd w:id="230"/>
      <w:bookmarkEnd w:id="231"/>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（1）公安部门对推送的材料进行查收，线上应在1个工作日内办理复转军人恢复户口</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线下应即办，出具《居民户口簿》，同时将办理结果推送至人力资源社会保障部门、医保部门。</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（2）通过广西数字政务一体化平台、广西政务APP等平台向申请人推送复转军人恢复户口受理办结进度，包括未办结、已办结等状态。</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（3）完成复转军人恢复户口后，应将《居民户口簿》送达至申请人。</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32" w:name="_Toc18407"/>
      <w:bookmarkStart w:id="233" w:name="_Toc3419"/>
      <w:bookmarkStart w:id="234" w:name="_Toc19398"/>
      <w:bookmarkStart w:id="235" w:name="_Toc5533"/>
      <w:r>
        <w:rPr>
          <w:rFonts w:hint="eastAsia" w:ascii="仿宋_GB2312" w:hAnsi="仿宋_GB2312" w:eastAsia="仿宋_GB2312" w:cs="仿宋_GB2312"/>
          <w:b/>
          <w:bCs/>
          <w:color w:val="auto"/>
          <w:sz w:val="28"/>
          <w:szCs w:val="28"/>
          <w:u w:val="none"/>
        </w:rPr>
        <w:t>3.居民身份证换领</w:t>
      </w:r>
      <w:bookmarkEnd w:id="232"/>
      <w:bookmarkEnd w:id="233"/>
      <w:bookmarkEnd w:id="234"/>
      <w:bookmarkEnd w:id="235"/>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（1）申请人已办理居民身份证且在有效期限内的，无需办理此事项。</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申请人确需办理居民身份证的，公安部门对推送的材料进行查收，符合要求且申请人指纹和人像信息采集不满3年的，应在1个工作日内完成居民身份证换领，出具《居民身份证领取凭证》，同时将办理结果推送至人力资源社会保障部门、医保部门；符合要求但申请人指纹和人像信息采集超过3年的，应通知申请人到附近公安派出所线下办理并采集信息。</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（3）通过广西数字政务一体化平台、广西政务APP等平台向申请人推送居民身份证换领受理办理进度，包括未办结、已办结等状态。</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（4）完成居民身份证换领后，应在15个工作日内将居民身份证送达至申请人。</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36" w:name="_Toc13159"/>
      <w:bookmarkStart w:id="237" w:name="_Toc28085"/>
      <w:bookmarkStart w:id="238" w:name="_Toc17198"/>
      <w:bookmarkStart w:id="239" w:name="_Toc2372"/>
      <w:r>
        <w:rPr>
          <w:rFonts w:hint="eastAsia" w:ascii="仿宋_GB2312" w:hAnsi="仿宋_GB2312" w:eastAsia="仿宋_GB2312" w:cs="仿宋_GB2312"/>
          <w:b/>
          <w:bCs/>
          <w:color w:val="auto"/>
          <w:sz w:val="28"/>
          <w:szCs w:val="28"/>
          <w:u w:val="none"/>
        </w:rPr>
        <w:t>4.预备役登记</w:t>
      </w:r>
      <w:bookmarkEnd w:id="236"/>
      <w:bookmarkEnd w:id="237"/>
      <w:bookmarkEnd w:id="238"/>
      <w:bookmarkEnd w:id="239"/>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bookmarkStart w:id="240" w:name="_Toc9971"/>
      <w:bookmarkStart w:id="241" w:name="_Toc6782"/>
      <w:r>
        <w:rPr>
          <w:rFonts w:hint="eastAsia" w:ascii="仿宋_GB2312" w:hAnsi="仿宋_GB2312" w:eastAsia="仿宋_GB2312" w:cs="仿宋_GB2312"/>
          <w:color w:val="auto"/>
          <w:sz w:val="28"/>
          <w:szCs w:val="28"/>
          <w:u w:val="none"/>
        </w:rPr>
        <w:t>（1）人民武装部门对推送的材料进行查收并在1个工作日内办结。</w:t>
      </w:r>
      <w:bookmarkEnd w:id="240"/>
      <w:bookmarkEnd w:id="241"/>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（2）通过广西数字政务一体化平台、广西政务APP等平台向申请人推送预备役登记受理办理进度，包括未办结、已办结等状态。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42" w:name="_Toc23163"/>
      <w:bookmarkStart w:id="243" w:name="_Toc19673"/>
      <w:bookmarkStart w:id="244" w:name="_Toc30666"/>
      <w:bookmarkStart w:id="245" w:name="_Toc5037"/>
      <w:r>
        <w:rPr>
          <w:rFonts w:hint="eastAsia" w:ascii="仿宋_GB2312" w:hAnsi="仿宋_GB2312" w:eastAsia="仿宋_GB2312" w:cs="仿宋_GB2312"/>
          <w:b/>
          <w:bCs/>
          <w:color w:val="auto"/>
          <w:sz w:val="28"/>
          <w:szCs w:val="28"/>
          <w:u w:val="none"/>
        </w:rPr>
        <w:t>5.灵活就业人员参保登记</w:t>
      </w:r>
      <w:bookmarkEnd w:id="242"/>
      <w:bookmarkEnd w:id="243"/>
      <w:bookmarkEnd w:id="244"/>
      <w:bookmarkEnd w:id="245"/>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（1）人力资源社会保障部门对推送的材料进行查收并即时办理，同时将办理结果推送至税务部门。</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（2）通过广西数字政务一体化平台、广西政务APP等平台向申请人推送灵活就业人员参保登记受理办结进度，包括未办结、已办结等状态。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46" w:name="_Toc7731"/>
      <w:bookmarkStart w:id="247" w:name="_Toc9636"/>
      <w:bookmarkStart w:id="248" w:name="_Toc22250"/>
      <w:bookmarkStart w:id="249" w:name="_Toc17028"/>
      <w:r>
        <w:rPr>
          <w:rFonts w:hint="eastAsia" w:ascii="仿宋_GB2312" w:hAnsi="仿宋_GB2312" w:eastAsia="仿宋_GB2312" w:cs="仿宋_GB2312"/>
          <w:b/>
          <w:bCs/>
          <w:color w:val="auto"/>
          <w:sz w:val="28"/>
          <w:szCs w:val="28"/>
          <w:u w:val="none"/>
        </w:rPr>
        <w:t>6.城乡居民参保登记</w:t>
      </w:r>
      <w:bookmarkEnd w:id="246"/>
      <w:bookmarkEnd w:id="247"/>
      <w:bookmarkEnd w:id="248"/>
      <w:bookmarkEnd w:id="249"/>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bookmarkStart w:id="250" w:name="_Toc20934"/>
      <w:bookmarkStart w:id="251" w:name="_Toc16858"/>
      <w:r>
        <w:rPr>
          <w:rFonts w:hint="eastAsia" w:ascii="仿宋_GB2312" w:hAnsi="仿宋_GB2312" w:eastAsia="仿宋_GB2312" w:cs="仿宋_GB2312"/>
          <w:color w:val="auto"/>
          <w:sz w:val="28"/>
          <w:szCs w:val="28"/>
          <w:u w:val="none"/>
        </w:rPr>
        <w:t>（1）医保部门对推送的材料进行查收并即时办理。</w:t>
      </w:r>
      <w:bookmarkEnd w:id="250"/>
      <w:bookmarkEnd w:id="251"/>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（2）通过广西数字政务一体化平台、广西政务APP等平台向申请人推送城乡居民参保登记受理办理进度，包括未办结、已办结等状态。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52" w:name="_Toc8225"/>
      <w:bookmarkStart w:id="253" w:name="_Toc20421"/>
      <w:bookmarkStart w:id="254" w:name="_Toc24581"/>
      <w:bookmarkStart w:id="255" w:name="_Toc17945"/>
      <w:r>
        <w:rPr>
          <w:rFonts w:hint="eastAsia" w:ascii="仿宋_GB2312" w:hAnsi="仿宋_GB2312" w:eastAsia="仿宋_GB2312" w:cs="仿宋_GB2312"/>
          <w:b/>
          <w:bCs/>
          <w:color w:val="auto"/>
          <w:sz w:val="28"/>
          <w:szCs w:val="28"/>
          <w:u w:val="none"/>
        </w:rPr>
        <w:t>7.军地养老保险关系转移接续申请</w:t>
      </w:r>
      <w:bookmarkEnd w:id="252"/>
      <w:bookmarkEnd w:id="253"/>
      <w:bookmarkEnd w:id="254"/>
      <w:bookmarkEnd w:id="255"/>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（1）人力资源社会保障部门对推送的材料进行查收并在</w:t>
      </w:r>
      <w:ins w:id="0" w:author="HybridDD" w:date="2022-12-29T15:47:22Z">
        <w:r>
          <w:rPr>
            <w:rFonts w:hint="eastAsia" w:ascii="仿宋_GB2312" w:hAnsi="仿宋_GB2312" w:eastAsia="仿宋_GB2312" w:cs="仿宋_GB2312"/>
            <w:color w:val="auto"/>
            <w:sz w:val="28"/>
            <w:szCs w:val="28"/>
            <w:u w:val="none"/>
            <w:lang w:val="en-US" w:eastAsia="zh-CN" w:bidi="ar-SA"/>
          </w:rPr>
          <w:t>收到《军人退役基本养老保险参保缴费凭证》、《军人退役养老保险关系转移接续信息表》</w:t>
        </w:r>
      </w:ins>
      <w:r>
        <w:rPr>
          <w:rFonts w:hint="eastAsia" w:ascii="仿宋_GB2312" w:hAnsi="仿宋_GB2312" w:eastAsia="仿宋_GB2312" w:cs="仿宋_GB2312"/>
          <w:color w:val="auto"/>
          <w:sz w:val="28"/>
          <w:szCs w:val="28"/>
          <w:u w:val="none"/>
        </w:rPr>
        <w:t>15个工作日内办结。</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（2）通过广西数字政务一体化平台、广西政务APP等平台向申请人推送军地养老保险关系转移接续申请受理办理进度，包括未办结、已办结等状态。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56" w:name="_Toc25563"/>
      <w:bookmarkStart w:id="257" w:name="_Toc10626"/>
      <w:bookmarkStart w:id="258" w:name="_Toc8543"/>
      <w:bookmarkStart w:id="259" w:name="_Toc3614"/>
      <w:r>
        <w:rPr>
          <w:rFonts w:hint="eastAsia" w:ascii="仿宋_GB2312" w:hAnsi="仿宋_GB2312" w:eastAsia="仿宋_GB2312" w:cs="仿宋_GB2312"/>
          <w:b/>
          <w:bCs/>
          <w:color w:val="auto"/>
          <w:sz w:val="28"/>
          <w:szCs w:val="28"/>
          <w:u w:val="none"/>
        </w:rPr>
        <w:t>8.灵活就业人员医疗保险申报</w:t>
      </w:r>
      <w:bookmarkEnd w:id="256"/>
      <w:bookmarkEnd w:id="257"/>
      <w:bookmarkEnd w:id="258"/>
      <w:bookmarkEnd w:id="259"/>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（1）医保部门对推送的材料进行查收并即时办理，同时将办理结果推送至税务部门，告知申请人缴纳医疗保险参保费用。</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（2）通过广西数字政务一体化平台、广西政务APP等平台向申请人推送灵活就业人员医疗保险申报受理办结进度，包括未办结、已办结等状态。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60" w:name="_Toc19989"/>
      <w:bookmarkStart w:id="261" w:name="_Toc30377"/>
      <w:bookmarkStart w:id="262" w:name="_Toc24131"/>
      <w:bookmarkStart w:id="263" w:name="_Toc18087"/>
      <w:r>
        <w:rPr>
          <w:rFonts w:hint="eastAsia" w:ascii="仿宋_GB2312" w:hAnsi="仿宋_GB2312" w:eastAsia="仿宋_GB2312" w:cs="仿宋_GB2312"/>
          <w:b/>
          <w:bCs/>
          <w:color w:val="auto"/>
          <w:sz w:val="28"/>
          <w:szCs w:val="28"/>
          <w:u w:val="none"/>
        </w:rPr>
        <w:t>9.流动就业人员基本医疗保险关系转入</w:t>
      </w:r>
      <w:bookmarkEnd w:id="260"/>
      <w:bookmarkEnd w:id="261"/>
      <w:bookmarkEnd w:id="262"/>
      <w:bookmarkEnd w:id="263"/>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bookmarkStart w:id="264" w:name="_Toc21706"/>
      <w:bookmarkStart w:id="265" w:name="_Toc20975"/>
      <w:r>
        <w:rPr>
          <w:rFonts w:hint="eastAsia" w:ascii="仿宋_GB2312" w:hAnsi="仿宋_GB2312" w:eastAsia="仿宋_GB2312" w:cs="仿宋_GB2312"/>
          <w:color w:val="auto"/>
          <w:sz w:val="28"/>
          <w:szCs w:val="28"/>
          <w:u w:val="none"/>
        </w:rPr>
        <w:t>（1）医保部门对推送的材料进行查收并在收到《</w:t>
      </w:r>
      <w:r>
        <w:rPr>
          <w:rFonts w:hint="eastAsia" w:ascii="仿宋_GB2312" w:hAnsi="仿宋_GB2312" w:eastAsia="仿宋_GB2312" w:cs="仿宋_GB2312"/>
          <w:color w:val="auto"/>
          <w:sz w:val="28"/>
          <w:szCs w:val="28"/>
          <w:u w:val="none"/>
          <w:lang w:val="en-US" w:eastAsia="zh-CN"/>
        </w:rPr>
        <w:t>个人账户基金</w:t>
      </w:r>
      <w:r>
        <w:rPr>
          <w:rFonts w:hint="eastAsia" w:ascii="仿宋_GB2312" w:hAnsi="仿宋_GB2312" w:eastAsia="仿宋_GB2312" w:cs="仿宋_GB2312"/>
          <w:color w:val="auto"/>
          <w:sz w:val="28"/>
          <w:szCs w:val="28"/>
          <w:u w:val="none"/>
        </w:rPr>
        <w:t>》10个工作日内办结。</w:t>
      </w:r>
      <w:bookmarkEnd w:id="264"/>
      <w:bookmarkEnd w:id="265"/>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（2）通过广西数字政务一体化平台、广西政务APP等平台向申请人推送流动就业人员基本医疗保险关系转入受理办理进度，包括未办结、已办结等状态。</w:t>
      </w:r>
    </w:p>
    <w:p>
      <w:pPr>
        <w:pStyle w:val="284"/>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color w:val="auto"/>
          <w:sz w:val="28"/>
          <w:szCs w:val="28"/>
          <w:u w:val="none"/>
        </w:rPr>
      </w:pPr>
      <w:bookmarkStart w:id="266" w:name="_Toc155"/>
      <w:bookmarkStart w:id="267" w:name="_Toc32190"/>
      <w:bookmarkStart w:id="268" w:name="_Toc15389"/>
      <w:bookmarkStart w:id="269" w:name="_Toc6535"/>
      <w:r>
        <w:rPr>
          <w:rFonts w:hint="eastAsia" w:ascii="仿宋_GB2312" w:hAnsi="仿宋_GB2312" w:eastAsia="仿宋_GB2312" w:cs="仿宋_GB2312"/>
          <w:b/>
          <w:bCs/>
          <w:color w:val="auto"/>
          <w:sz w:val="28"/>
          <w:szCs w:val="28"/>
          <w:u w:val="none"/>
        </w:rPr>
        <w:t>10.退役士兵自主就业一次性经济补助金的给付</w:t>
      </w:r>
      <w:bookmarkEnd w:id="266"/>
      <w:bookmarkEnd w:id="267"/>
      <w:bookmarkEnd w:id="268"/>
      <w:bookmarkEnd w:id="269"/>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（1）退役军人事务部门对推送的材料进行查收并根据财政部门的资金到位时间，在2个工作日内发放地方经济补助资金到申请人提供的银行卡账户。</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（2）通过广西数字政务一体化平台、广西政务APP等平台向申请人推送退役士兵自主就业一次性经济补助金的给付受理办理进度，包括未办结、已办结等状态。</w:t>
      </w:r>
    </w:p>
    <w:p>
      <w:pPr>
        <w:pStyle w:val="351"/>
        <w:numPr>
          <w:ilvl w:val="3"/>
          <w:numId w:val="0"/>
        </w:numPr>
        <w:spacing w:line="580" w:lineRule="exact"/>
        <w:ind w:firstLine="560" w:firstLineChars="200"/>
        <w:jc w:val="both"/>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（3）完成退役士兵自主就业一次性经济补助金的给付后，应将经济补助金到账信息送达至申请人。</w:t>
      </w:r>
    </w:p>
    <w:p>
      <w:pPr>
        <w:pStyle w:val="283"/>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color w:val="auto"/>
          <w:sz w:val="28"/>
          <w:szCs w:val="28"/>
          <w:u w:val="none"/>
        </w:rPr>
      </w:pPr>
      <w:bookmarkStart w:id="270" w:name="_Toc16115"/>
      <w:bookmarkStart w:id="271" w:name="_Toc7636"/>
      <w:bookmarkStart w:id="272" w:name="_Toc8510"/>
      <w:bookmarkStart w:id="273" w:name="_Toc2205"/>
      <w:bookmarkStart w:id="274" w:name="_Toc4148"/>
      <w:bookmarkStart w:id="275" w:name="_Toc106379535"/>
      <w:bookmarkStart w:id="276" w:name="_Toc3509"/>
      <w:bookmarkStart w:id="277" w:name="_Toc15647"/>
      <w:bookmarkStart w:id="278" w:name="_Toc5449"/>
      <w:bookmarkStart w:id="279" w:name="_Toc1984"/>
      <w:bookmarkStart w:id="280" w:name="_Toc25149"/>
      <w:bookmarkStart w:id="281" w:name="_Toc10106"/>
      <w:bookmarkStart w:id="282" w:name="_Toc11400"/>
      <w:bookmarkStart w:id="283" w:name="_Toc24137"/>
      <w:r>
        <w:rPr>
          <w:rFonts w:hint="eastAsia" w:ascii="楷体_GB2312" w:hAnsi="楷体_GB2312" w:eastAsia="楷体_GB2312" w:cs="楷体_GB2312"/>
          <w:color w:val="auto"/>
          <w:sz w:val="28"/>
          <w:szCs w:val="28"/>
          <w:u w:val="none"/>
        </w:rPr>
        <w:t>（四）业务流程图</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军人退役“全链通办”业务流程图见附录C。</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284" w:name="_Toc17275"/>
      <w:bookmarkStart w:id="285" w:name="_Toc4628"/>
      <w:bookmarkStart w:id="286" w:name="_Toc13913"/>
      <w:bookmarkStart w:id="287" w:name="_Toc30998"/>
      <w:bookmarkStart w:id="288" w:name="_Toc352"/>
      <w:bookmarkStart w:id="289" w:name="_Toc1192"/>
      <w:bookmarkStart w:id="290" w:name="_Toc32719"/>
      <w:bookmarkStart w:id="291" w:name="_Toc30580"/>
      <w:bookmarkStart w:id="292" w:name="_Toc1802"/>
      <w:bookmarkStart w:id="293" w:name="_Toc30324"/>
      <w:bookmarkStart w:id="294" w:name="_Toc6430"/>
      <w:bookmarkStart w:id="295" w:name="_Toc30195"/>
      <w:bookmarkStart w:id="296" w:name="_Toc26735"/>
      <w:bookmarkStart w:id="297" w:name="_Toc19326"/>
      <w:bookmarkStart w:id="298" w:name="_Toc24300"/>
      <w:bookmarkStart w:id="299" w:name="_Toc25046"/>
      <w:bookmarkStart w:id="300" w:name="_Toc3451"/>
      <w:bookmarkStart w:id="301" w:name="_Toc3062"/>
      <w:bookmarkStart w:id="302" w:name="_Toc106379536"/>
      <w:bookmarkStart w:id="303" w:name="_Toc1294"/>
      <w:bookmarkStart w:id="304" w:name="_Toc4554"/>
      <w:bookmarkStart w:id="305" w:name="_Toc24255"/>
      <w:bookmarkStart w:id="306" w:name="_Toc5694"/>
      <w:r>
        <w:rPr>
          <w:rFonts w:hint="eastAsia" w:hAnsi="黑体" w:cs="黑体"/>
          <w:color w:val="auto"/>
          <w:sz w:val="28"/>
          <w:szCs w:val="28"/>
          <w:u w:val="none"/>
        </w:rPr>
        <w:t>六、办结时限</w:t>
      </w:r>
      <w:bookmarkEnd w:id="284"/>
      <w:bookmarkEnd w:id="285"/>
      <w:bookmarkEnd w:id="286"/>
      <w:bookmarkEnd w:id="287"/>
      <w:bookmarkEnd w:id="288"/>
      <w:bookmarkEnd w:id="289"/>
      <w:bookmarkEnd w:id="290"/>
      <w:bookmarkEnd w:id="291"/>
      <w:bookmarkEnd w:id="292"/>
      <w:bookmarkEnd w:id="293"/>
      <w:bookmarkEnd w:id="294"/>
      <w:bookmarkEnd w:id="295"/>
    </w:p>
    <w:p>
      <w:pPr>
        <w:pStyle w:val="281"/>
        <w:spacing w:line="580" w:lineRule="exact"/>
        <w:ind w:firstLine="560"/>
        <w:rPr>
          <w:rFonts w:ascii="仿宋_GB2312" w:hAnsi="仿宋_GB2312" w:eastAsia="仿宋_GB2312" w:cs="仿宋_GB2312"/>
          <w:color w:val="auto"/>
          <w:sz w:val="28"/>
          <w:szCs w:val="28"/>
          <w:u w:val="none"/>
        </w:rPr>
      </w:pPr>
      <w:bookmarkStart w:id="307" w:name="_Toc9905"/>
      <w:bookmarkStart w:id="308" w:name="_Toc3954"/>
      <w:r>
        <w:rPr>
          <w:rFonts w:hint="eastAsia" w:ascii="仿宋_GB2312" w:hAnsi="仿宋_GB2312" w:eastAsia="仿宋_GB2312" w:cs="仿宋_GB2312"/>
          <w:color w:val="auto"/>
          <w:sz w:val="28"/>
          <w:szCs w:val="28"/>
          <w:u w:val="none"/>
        </w:rPr>
        <w:t>（一）军人退役“全链通办”承诺办结时限为20个工作日。</w:t>
      </w:r>
      <w:bookmarkEnd w:id="307"/>
      <w:bookmarkEnd w:id="308"/>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（二）各单一事项承诺办结时限如下：</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1.退役报到办结时限为1个工作日；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2.复转军人恢复户口办结时限为1个工作日；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3.居民身份证换领办结时限为1个工作日；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4.预备役登记办结时限为1个工作日；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5.灵活就业人员参保登记办结时限为1个工作日；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6.城乡居民参保登记办结时限为1个工作日；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7.军地养老保险关系转移接续申请办结时限为15个工作日；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8.灵活就业人员医疗保险申报办结时限为1个工作日；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9.流动就业人员基本医疗保险关系转入办结时限为10个工作日；</w:t>
      </w:r>
    </w:p>
    <w:p>
      <w:pPr>
        <w:pStyle w:val="329"/>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10．退役军人自主就业一次性经济补助金的给付办结时限为2个工作日。</w:t>
      </w:r>
    </w:p>
    <w:p>
      <w:pPr>
        <w:pStyle w:val="327"/>
        <w:numPr>
          <w:ilvl w:val="0"/>
          <w:numId w:val="0"/>
        </w:numPr>
        <w:spacing w:line="58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注：财政经费拨付时间不计算在承诺办结时限内。</w:t>
      </w:r>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309" w:name="_Toc8016"/>
      <w:bookmarkStart w:id="310" w:name="_Toc30184"/>
      <w:bookmarkStart w:id="311" w:name="_Toc26895"/>
      <w:bookmarkStart w:id="312" w:name="_Toc32314"/>
      <w:bookmarkStart w:id="313" w:name="_Toc32219"/>
      <w:bookmarkStart w:id="314" w:name="_Toc28977"/>
      <w:bookmarkStart w:id="315" w:name="_Toc15265"/>
      <w:bookmarkStart w:id="316" w:name="_Toc7928"/>
      <w:bookmarkStart w:id="317" w:name="_Toc5418"/>
      <w:bookmarkStart w:id="318" w:name="_Toc26486"/>
      <w:bookmarkStart w:id="319" w:name="_Toc497"/>
      <w:bookmarkStart w:id="320" w:name="_Toc12569"/>
      <w:r>
        <w:rPr>
          <w:rFonts w:hint="eastAsia" w:hAnsi="黑体" w:cs="黑体"/>
          <w:color w:val="auto"/>
          <w:sz w:val="28"/>
          <w:szCs w:val="28"/>
          <w:u w:val="none"/>
        </w:rPr>
        <w:t>七、结果送达</w:t>
      </w:r>
      <w:bookmarkEnd w:id="296"/>
      <w:bookmarkEnd w:id="297"/>
      <w:bookmarkEnd w:id="298"/>
      <w:bookmarkEnd w:id="299"/>
      <w:bookmarkEnd w:id="300"/>
      <w:bookmarkEnd w:id="301"/>
      <w:bookmarkEnd w:id="302"/>
      <w:bookmarkEnd w:id="303"/>
      <w:bookmarkEnd w:id="304"/>
      <w:bookmarkEnd w:id="305"/>
      <w:bookmarkEnd w:id="306"/>
      <w:bookmarkEnd w:id="309"/>
      <w:bookmarkEnd w:id="310"/>
      <w:bookmarkEnd w:id="311"/>
      <w:bookmarkEnd w:id="312"/>
      <w:bookmarkEnd w:id="313"/>
      <w:bookmarkEnd w:id="314"/>
      <w:bookmarkEnd w:id="315"/>
      <w:bookmarkEnd w:id="316"/>
      <w:bookmarkEnd w:id="317"/>
      <w:bookmarkEnd w:id="318"/>
      <w:bookmarkEnd w:id="319"/>
      <w:bookmarkEnd w:id="320"/>
    </w:p>
    <w:p>
      <w:pPr>
        <w:pStyle w:val="281"/>
        <w:spacing w:line="580" w:lineRule="exact"/>
        <w:ind w:firstLine="560"/>
        <w:rPr>
          <w:rFonts w:ascii="仿宋_GB2312" w:hAnsi="仿宋_GB2312" w:eastAsia="仿宋_GB2312" w:cs="仿宋_GB2312"/>
          <w:color w:val="auto"/>
          <w:sz w:val="28"/>
          <w:szCs w:val="28"/>
          <w:u w:val="none"/>
        </w:rPr>
      </w:pPr>
      <w:bookmarkStart w:id="321" w:name="_Toc106379537"/>
      <w:bookmarkStart w:id="322" w:name="_Toc21699"/>
      <w:bookmarkStart w:id="323" w:name="_Toc13971"/>
      <w:r>
        <w:rPr>
          <w:rFonts w:hint="eastAsia" w:ascii="仿宋_GB2312" w:hAnsi="仿宋_GB2312" w:eastAsia="仿宋_GB2312" w:cs="仿宋_GB2312"/>
          <w:color w:val="auto"/>
          <w:sz w:val="28"/>
          <w:szCs w:val="28"/>
          <w:u w:val="none"/>
        </w:rPr>
        <w:t>（一）居民户口簿、居民身份证应根据申请人的需求采取自行领取或邮寄的方式送达。</w:t>
      </w:r>
      <w:bookmarkEnd w:id="321"/>
      <w:bookmarkEnd w:id="322"/>
      <w:bookmarkEnd w:id="323"/>
    </w:p>
    <w:p>
      <w:pPr>
        <w:pStyle w:val="281"/>
        <w:spacing w:line="580" w:lineRule="exact"/>
        <w:ind w:firstLine="560"/>
        <w:rPr>
          <w:rFonts w:ascii="仿宋_GB2312" w:hAnsi="仿宋_GB2312" w:eastAsia="仿宋_GB2312" w:cs="仿宋_GB2312"/>
          <w:color w:val="auto"/>
          <w:sz w:val="28"/>
          <w:szCs w:val="28"/>
          <w:u w:val="none"/>
        </w:rPr>
      </w:pPr>
      <w:bookmarkStart w:id="324" w:name="_Toc106379538"/>
      <w:bookmarkStart w:id="325" w:name="_Toc30263"/>
      <w:bookmarkStart w:id="326" w:name="_Toc20825"/>
      <w:r>
        <w:rPr>
          <w:rFonts w:hint="eastAsia" w:ascii="仿宋_GB2312" w:hAnsi="仿宋_GB2312" w:eastAsia="仿宋_GB2312" w:cs="仿宋_GB2312"/>
          <w:color w:val="auto"/>
          <w:sz w:val="28"/>
          <w:szCs w:val="28"/>
          <w:u w:val="none"/>
        </w:rPr>
        <w:t>（二）申请人选择自行领取时，广西数字政务一体化平台、广西政务APP以消息推送或短信等方式告知申请人自取证件的时间和地点。</w:t>
      </w:r>
      <w:bookmarkEnd w:id="324"/>
      <w:bookmarkEnd w:id="325"/>
      <w:bookmarkEnd w:id="326"/>
      <w:bookmarkStart w:id="327" w:name="_Toc12324"/>
      <w:bookmarkStart w:id="328" w:name="_Toc2787"/>
      <w:bookmarkStart w:id="329" w:name="_Toc106379539"/>
    </w:p>
    <w:p>
      <w:pPr>
        <w:pStyle w:val="281"/>
        <w:spacing w:line="580" w:lineRule="exact"/>
        <w:ind w:firstLine="56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（三）申请人可通过广西数字政务一体化平台、广西政务APP等平台查询居民户口簿、居民身份证等信息。</w:t>
      </w:r>
      <w:bookmarkEnd w:id="327"/>
      <w:bookmarkEnd w:id="328"/>
      <w:bookmarkEnd w:id="329"/>
    </w:p>
    <w:p>
      <w:pPr>
        <w:pStyle w:val="283"/>
        <w:numPr>
          <w:ilvl w:val="1"/>
          <w:numId w:val="0"/>
        </w:numPr>
        <w:spacing w:before="0" w:beforeLines="0" w:after="0" w:afterLines="0" w:line="580" w:lineRule="exact"/>
        <w:ind w:firstLine="560" w:firstLineChars="200"/>
        <w:jc w:val="both"/>
        <w:outlineLvl w:val="1"/>
        <w:rPr>
          <w:rFonts w:hAnsi="黑体" w:cs="黑体"/>
          <w:color w:val="auto"/>
          <w:sz w:val="28"/>
          <w:szCs w:val="28"/>
          <w:u w:val="none"/>
        </w:rPr>
      </w:pPr>
      <w:bookmarkStart w:id="330" w:name="_Toc23997"/>
      <w:bookmarkStart w:id="331" w:name="_Toc4242"/>
      <w:bookmarkStart w:id="332" w:name="_Toc25416"/>
      <w:bookmarkStart w:id="333" w:name="_Toc5511"/>
      <w:bookmarkStart w:id="334" w:name="_Toc11795"/>
      <w:bookmarkStart w:id="335" w:name="_Toc10597"/>
      <w:bookmarkStart w:id="336" w:name="_Toc4657"/>
      <w:bookmarkStart w:id="337" w:name="_Toc26773"/>
      <w:bookmarkStart w:id="338" w:name="_Toc10550"/>
      <w:bookmarkStart w:id="339" w:name="_Toc4271"/>
      <w:bookmarkStart w:id="340" w:name="_Toc2307"/>
      <w:bookmarkStart w:id="341" w:name="_Toc13253"/>
      <w:bookmarkStart w:id="342" w:name="_Toc4"/>
      <w:bookmarkStart w:id="343" w:name="_Toc10030"/>
      <w:bookmarkStart w:id="344" w:name="_Toc26028"/>
      <w:bookmarkStart w:id="345" w:name="_Toc26044"/>
      <w:bookmarkStart w:id="346" w:name="_Toc7156"/>
      <w:bookmarkStart w:id="347" w:name="_Toc1232"/>
      <w:bookmarkStart w:id="348" w:name="_Toc9907"/>
      <w:bookmarkStart w:id="349" w:name="_Toc24344"/>
      <w:bookmarkStart w:id="350" w:name="_Toc7359"/>
      <w:bookmarkStart w:id="351" w:name="_Toc27818"/>
      <w:bookmarkStart w:id="352" w:name="_Toc106379540"/>
      <w:r>
        <w:rPr>
          <w:rFonts w:hint="eastAsia" w:hAnsi="黑体" w:cs="黑体"/>
          <w:color w:val="auto"/>
          <w:sz w:val="28"/>
          <w:szCs w:val="28"/>
          <w:u w:val="none"/>
        </w:rPr>
        <w:t>八、评价与改进</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pPr>
        <w:pStyle w:val="354"/>
        <w:numPr>
          <w:ilvl w:val="1"/>
          <w:numId w:val="0"/>
        </w:numPr>
        <w:spacing w:line="580" w:lineRule="exact"/>
        <w:ind w:firstLine="560" w:firstLineChars="200"/>
        <w:jc w:val="both"/>
        <w:rPr>
          <w:rFonts w:ascii="仿宋_GB2312" w:hAnsi="仿宋_GB2312" w:eastAsia="仿宋_GB2312" w:cs="仿宋_GB2312"/>
          <w:color w:val="auto"/>
          <w:sz w:val="28"/>
          <w:szCs w:val="28"/>
          <w:u w:val="none"/>
        </w:rPr>
      </w:pPr>
      <w:bookmarkStart w:id="353" w:name="_Toc9774"/>
      <w:bookmarkStart w:id="354" w:name="_Toc106379541"/>
      <w:bookmarkStart w:id="355" w:name="_Toc24033"/>
      <w:bookmarkStart w:id="356" w:name="_Toc27235"/>
      <w:bookmarkStart w:id="357" w:name="_Toc3312"/>
      <w:r>
        <w:rPr>
          <w:rFonts w:hint="eastAsia" w:ascii="仿宋_GB2312" w:hAnsi="仿宋_GB2312" w:eastAsia="仿宋_GB2312" w:cs="仿宋_GB2312"/>
          <w:color w:val="auto"/>
          <w:sz w:val="28"/>
          <w:szCs w:val="28"/>
          <w:u w:val="none"/>
        </w:rPr>
        <w:t>（一）根据《政务服务“一次一评”“一事一评”工作规范》、《政务服务评价工作指南》的评价要求，在事项办结后，向申请人推送“好差评”服务，接受社会监督。</w:t>
      </w:r>
      <w:bookmarkEnd w:id="353"/>
      <w:bookmarkEnd w:id="354"/>
      <w:bookmarkEnd w:id="355"/>
      <w:bookmarkEnd w:id="356"/>
      <w:bookmarkEnd w:id="357"/>
    </w:p>
    <w:p>
      <w:pPr>
        <w:pStyle w:val="354"/>
        <w:numPr>
          <w:ilvl w:val="1"/>
          <w:numId w:val="0"/>
        </w:numPr>
        <w:spacing w:line="580" w:lineRule="exact"/>
        <w:ind w:firstLine="560" w:firstLineChars="200"/>
        <w:jc w:val="both"/>
        <w:rPr>
          <w:rFonts w:hint="eastAsia" w:ascii="仿宋_GB2312" w:hAnsi="仿宋_GB2312" w:eastAsia="仿宋_GB2312" w:cs="仿宋_GB2312"/>
          <w:color w:val="auto"/>
          <w:sz w:val="28"/>
          <w:szCs w:val="28"/>
          <w:u w:val="none"/>
        </w:rPr>
      </w:pPr>
      <w:bookmarkStart w:id="358" w:name="_Toc22815"/>
      <w:bookmarkStart w:id="359" w:name="_Toc17391"/>
      <w:bookmarkStart w:id="360" w:name="_Toc106379542"/>
      <w:bookmarkStart w:id="361" w:name="_Toc26743"/>
      <w:bookmarkStart w:id="362" w:name="_Toc29510"/>
      <w:r>
        <w:rPr>
          <w:rFonts w:hint="eastAsia" w:ascii="仿宋_GB2312" w:hAnsi="仿宋_GB2312" w:eastAsia="仿宋_GB2312" w:cs="仿宋_GB2312"/>
          <w:color w:val="auto"/>
          <w:sz w:val="28"/>
          <w:szCs w:val="28"/>
          <w:u w:val="none"/>
        </w:rPr>
        <w:t>（二）根据“好差评”内容，不断改进军人退役“全链通办”服务效率和质量。</w:t>
      </w:r>
      <w:bookmarkEnd w:id="358"/>
      <w:bookmarkEnd w:id="359"/>
      <w:bookmarkEnd w:id="360"/>
      <w:bookmarkEnd w:id="361"/>
      <w:bookmarkEnd w:id="362"/>
      <w:bookmarkStart w:id="363" w:name="_Toc100128770"/>
      <w:bookmarkEnd w:id="363"/>
      <w:bookmarkStart w:id="364" w:name="_Toc100128868"/>
      <w:bookmarkEnd w:id="364"/>
      <w:bookmarkStart w:id="365" w:name="_Toc100128806"/>
      <w:bookmarkEnd w:id="365"/>
      <w:bookmarkStart w:id="366" w:name="标准附录"/>
      <w:bookmarkEnd w:id="366"/>
      <w:bookmarkStart w:id="367" w:name="_Toc100128773"/>
      <w:bookmarkEnd w:id="367"/>
      <w:bookmarkStart w:id="368" w:name="_Toc100128877"/>
      <w:bookmarkEnd w:id="368"/>
      <w:bookmarkStart w:id="369" w:name="_Toc100128713"/>
      <w:bookmarkEnd w:id="369"/>
      <w:bookmarkStart w:id="370" w:name="_Toc100128772"/>
      <w:bookmarkEnd w:id="370"/>
      <w:bookmarkStart w:id="371" w:name="_Toc100128771"/>
      <w:bookmarkEnd w:id="371"/>
      <w:bookmarkStart w:id="372" w:name="_Toc100128814"/>
      <w:bookmarkEnd w:id="372"/>
      <w:bookmarkStart w:id="373" w:name="_Toc100128872"/>
      <w:bookmarkEnd w:id="373"/>
      <w:bookmarkStart w:id="374" w:name="_Toc100128715"/>
      <w:bookmarkEnd w:id="374"/>
      <w:bookmarkStart w:id="375" w:name="_Toc100128775"/>
      <w:bookmarkEnd w:id="375"/>
      <w:bookmarkStart w:id="376" w:name="_Toc100128712"/>
      <w:bookmarkEnd w:id="376"/>
      <w:bookmarkStart w:id="377" w:name="_Toc100128707"/>
      <w:bookmarkEnd w:id="377"/>
      <w:bookmarkStart w:id="378" w:name="_Toc100128817"/>
      <w:bookmarkEnd w:id="378"/>
      <w:bookmarkStart w:id="379" w:name="_Toc100128803"/>
      <w:bookmarkEnd w:id="379"/>
      <w:bookmarkStart w:id="380" w:name="_Toc100128869"/>
      <w:bookmarkEnd w:id="380"/>
      <w:bookmarkStart w:id="381" w:name="_Toc100128871"/>
      <w:bookmarkEnd w:id="381"/>
      <w:bookmarkStart w:id="382" w:name="_Toc100128815"/>
      <w:bookmarkEnd w:id="382"/>
      <w:bookmarkStart w:id="383" w:name="_Toc100128765"/>
      <w:bookmarkEnd w:id="383"/>
      <w:bookmarkStart w:id="384" w:name="_Toc100128767"/>
      <w:bookmarkEnd w:id="384"/>
      <w:bookmarkStart w:id="385" w:name="_Toc100128768"/>
      <w:bookmarkEnd w:id="385"/>
      <w:bookmarkStart w:id="386" w:name="_Toc100128816"/>
      <w:bookmarkEnd w:id="386"/>
      <w:bookmarkStart w:id="387" w:name="_Toc100128706"/>
      <w:bookmarkEnd w:id="387"/>
      <w:bookmarkStart w:id="388" w:name="_Toc100128812"/>
      <w:bookmarkEnd w:id="388"/>
      <w:bookmarkStart w:id="389" w:name="_Toc100128810"/>
      <w:bookmarkEnd w:id="389"/>
      <w:bookmarkStart w:id="390" w:name="_Toc100128701"/>
      <w:bookmarkEnd w:id="390"/>
      <w:bookmarkStart w:id="391" w:name="_Toc100128703"/>
      <w:bookmarkEnd w:id="391"/>
      <w:bookmarkStart w:id="392" w:name="_Toc100128763"/>
      <w:bookmarkEnd w:id="392"/>
      <w:bookmarkStart w:id="393" w:name="_Toc100128875"/>
      <w:bookmarkEnd w:id="393"/>
      <w:bookmarkStart w:id="394" w:name="_Toc100128705"/>
      <w:bookmarkEnd w:id="394"/>
      <w:bookmarkStart w:id="395" w:name="_Toc100128870"/>
      <w:bookmarkEnd w:id="395"/>
      <w:bookmarkStart w:id="396" w:name="_Toc100128766"/>
      <w:bookmarkEnd w:id="396"/>
      <w:bookmarkStart w:id="397" w:name="_Toc100128813"/>
      <w:bookmarkEnd w:id="397"/>
      <w:bookmarkStart w:id="398" w:name="_Toc100128708"/>
      <w:bookmarkEnd w:id="398"/>
      <w:bookmarkStart w:id="399" w:name="_Toc100128804"/>
      <w:bookmarkEnd w:id="399"/>
      <w:bookmarkStart w:id="400" w:name="_Toc100128876"/>
      <w:bookmarkEnd w:id="400"/>
      <w:bookmarkStart w:id="401" w:name="_Toc100128709"/>
      <w:bookmarkEnd w:id="401"/>
      <w:bookmarkStart w:id="402" w:name="_Toc100128774"/>
      <w:bookmarkEnd w:id="402"/>
      <w:bookmarkStart w:id="403" w:name="_Toc100128865"/>
      <w:bookmarkEnd w:id="403"/>
      <w:bookmarkStart w:id="404" w:name="_Toc100128867"/>
      <w:bookmarkEnd w:id="404"/>
      <w:bookmarkStart w:id="405" w:name="_Toc100128873"/>
      <w:bookmarkEnd w:id="405"/>
      <w:bookmarkStart w:id="406" w:name="_Toc100128874"/>
      <w:bookmarkEnd w:id="406"/>
      <w:bookmarkStart w:id="407" w:name="_Toc100128808"/>
      <w:bookmarkEnd w:id="407"/>
      <w:bookmarkStart w:id="408" w:name="_Toc100128769"/>
      <w:bookmarkEnd w:id="408"/>
      <w:bookmarkStart w:id="409" w:name="_Toc100128764"/>
      <w:bookmarkEnd w:id="409"/>
      <w:bookmarkStart w:id="410" w:name="_Toc100128711"/>
      <w:bookmarkEnd w:id="410"/>
      <w:bookmarkStart w:id="411" w:name="_Toc100128805"/>
      <w:bookmarkEnd w:id="411"/>
      <w:bookmarkStart w:id="412" w:name="_Toc100128866"/>
      <w:bookmarkEnd w:id="412"/>
      <w:bookmarkStart w:id="413" w:name="_Toc100128809"/>
      <w:bookmarkEnd w:id="413"/>
      <w:bookmarkStart w:id="414" w:name="_Toc100128811"/>
      <w:bookmarkEnd w:id="414"/>
      <w:bookmarkStart w:id="415" w:name="_Toc100128704"/>
      <w:bookmarkEnd w:id="415"/>
      <w:bookmarkStart w:id="416" w:name="_Toc100128807"/>
      <w:bookmarkEnd w:id="416"/>
      <w:bookmarkStart w:id="417" w:name="_Toc100128710"/>
      <w:bookmarkEnd w:id="417"/>
      <w:bookmarkStart w:id="418" w:name="_Toc100128702"/>
      <w:bookmarkEnd w:id="418"/>
      <w:bookmarkStart w:id="419" w:name="_Toc100128714"/>
      <w:bookmarkEnd w:id="419"/>
    </w:p>
    <w:p>
      <w:pPr>
        <w:pStyle w:val="354"/>
        <w:numPr>
          <w:ilvl w:val="1"/>
          <w:numId w:val="0"/>
        </w:numPr>
        <w:spacing w:line="580" w:lineRule="exact"/>
        <w:ind w:firstLine="560" w:firstLineChars="200"/>
        <w:jc w:val="both"/>
        <w:rPr>
          <w:rFonts w:hint="eastAsia" w:ascii="仿宋_GB2312" w:hAnsi="仿宋_GB2312" w:eastAsia="仿宋_GB2312" w:cs="仿宋_GB2312"/>
          <w:color w:val="auto"/>
          <w:sz w:val="28"/>
          <w:szCs w:val="28"/>
          <w:u w:val="none"/>
        </w:rPr>
      </w:pPr>
    </w:p>
    <w:p>
      <w:pPr>
        <w:pStyle w:val="354"/>
        <w:numPr>
          <w:ilvl w:val="1"/>
          <w:numId w:val="0"/>
        </w:numPr>
        <w:spacing w:line="580" w:lineRule="exact"/>
        <w:ind w:firstLine="560" w:firstLineChars="200"/>
        <w:jc w:val="both"/>
        <w:rPr>
          <w:rFonts w:hint="eastAsia" w:ascii="仿宋_GB2312" w:hAnsi="仿宋_GB2312" w:eastAsia="仿宋_GB2312" w:cs="仿宋_GB2312"/>
          <w:color w:val="auto"/>
          <w:sz w:val="28"/>
          <w:szCs w:val="28"/>
          <w:u w:val="none"/>
          <w:lang w:eastAsia="zh-CN"/>
        </w:rPr>
        <w:sectPr>
          <w:headerReference r:id="rId3" w:type="first"/>
          <w:footerReference r:id="rId6" w:type="first"/>
          <w:footerReference r:id="rId4" w:type="default"/>
          <w:footerReference r:id="rId5" w:type="even"/>
          <w:pgSz w:w="11907" w:h="16839"/>
          <w:pgMar w:top="2098" w:right="1587" w:bottom="1361" w:left="1587" w:header="1418" w:footer="1134" w:gutter="0"/>
          <w:pgNumType w:start="1"/>
          <w:cols w:space="0" w:num="1"/>
          <w:docGrid w:linePitch="312" w:charSpace="0"/>
        </w:sectPr>
      </w:pPr>
      <w:r>
        <w:rPr>
          <w:rFonts w:hint="eastAsia" w:ascii="仿宋_GB2312" w:hAnsi="仿宋_GB2312" w:eastAsia="仿宋_GB2312" w:cs="仿宋_GB2312"/>
          <w:color w:val="auto"/>
          <w:sz w:val="28"/>
          <w:szCs w:val="28"/>
          <w:u w:val="none"/>
          <w:lang w:eastAsia="zh-CN"/>
        </w:rPr>
        <w:t>业务咨询电话：市退役军人事务局，</w:t>
      </w:r>
      <w:r>
        <w:rPr>
          <w:rFonts w:hint="eastAsia" w:ascii="方正仿宋_GBK" w:hAnsi="方正仿宋_GBK" w:eastAsia="方正仿宋_GBK" w:cs="方正仿宋_GBK"/>
          <w:i w:val="0"/>
          <w:color w:val="000000"/>
          <w:kern w:val="0"/>
          <w:sz w:val="28"/>
          <w:szCs w:val="28"/>
          <w:u w:val="none"/>
          <w:lang w:val="en-US" w:eastAsia="zh-CN" w:bidi="ar"/>
        </w:rPr>
        <w:t>0772-2856032。</w:t>
      </w:r>
      <w:bookmarkStart w:id="459" w:name="_GoBack"/>
      <w:bookmarkEnd w:id="459"/>
    </w:p>
    <w:p>
      <w:pPr>
        <w:pStyle w:val="369"/>
        <w:rPr>
          <w:color w:val="auto"/>
          <w:u w:val="none"/>
        </w:rPr>
      </w:pPr>
    </w:p>
    <w:p>
      <w:pPr>
        <w:pStyle w:val="370"/>
        <w:rPr>
          <w:color w:val="auto"/>
          <w:u w:val="none"/>
        </w:rPr>
      </w:pPr>
    </w:p>
    <w:p>
      <w:pPr>
        <w:pStyle w:val="297"/>
        <w:spacing w:before="0" w:after="0"/>
        <w:rPr>
          <w:color w:val="auto"/>
          <w:u w:val="none"/>
        </w:rPr>
      </w:pPr>
      <w:bookmarkStart w:id="420" w:name="_Toc27267"/>
      <w:bookmarkStart w:id="421" w:name="_Toc19785"/>
      <w:bookmarkStart w:id="422" w:name="_Toc6247"/>
      <w:bookmarkStart w:id="423" w:name="_Toc9307"/>
      <w:bookmarkStart w:id="424" w:name="_Toc1209"/>
      <w:bookmarkStart w:id="425" w:name="_Toc24761"/>
      <w:bookmarkStart w:id="426" w:name="_Toc7867"/>
      <w:bookmarkStart w:id="427" w:name="_Toc25279"/>
      <w:bookmarkStart w:id="428" w:name="_Toc887"/>
      <w:bookmarkStart w:id="429" w:name="_Toc24993"/>
      <w:bookmarkStart w:id="430" w:name="_Toc28462"/>
      <w:bookmarkStart w:id="431" w:name="_Toc7313"/>
      <w:bookmarkStart w:id="432" w:name="_Toc106379543"/>
    </w:p>
    <w:p>
      <w:pPr>
        <w:pStyle w:val="297"/>
        <w:numPr>
          <w:ilvl w:val="-1"/>
          <w:numId w:val="0"/>
        </w:numPr>
        <w:spacing w:before="0" w:after="0"/>
        <w:jc w:val="center"/>
        <w:rPr>
          <w:color w:val="auto"/>
          <w:u w:val="none"/>
        </w:rPr>
      </w:pPr>
      <w:r>
        <w:rPr>
          <w:rFonts w:hint="eastAsia"/>
          <w:color w:val="auto"/>
          <w:u w:val="none"/>
        </w:rPr>
        <w:t>（资料性）</w:t>
      </w:r>
    </w:p>
    <w:p>
      <w:pPr>
        <w:pStyle w:val="297"/>
        <w:numPr>
          <w:ilvl w:val="-1"/>
          <w:numId w:val="0"/>
        </w:numPr>
        <w:spacing w:before="0" w:after="0"/>
        <w:jc w:val="center"/>
        <w:rPr>
          <w:rFonts w:hint="eastAsia"/>
          <w:color w:val="auto"/>
          <w:u w:val="none"/>
        </w:rPr>
      </w:pPr>
      <w:r>
        <w:rPr>
          <w:rFonts w:hint="eastAsia"/>
          <w:color w:val="auto"/>
          <w:u w:val="none"/>
        </w:rPr>
        <w:t>军人退役“全链通办”数据流转示意图</w:t>
      </w:r>
      <w:bookmarkEnd w:id="420"/>
      <w:bookmarkEnd w:id="421"/>
      <w:bookmarkEnd w:id="422"/>
      <w:bookmarkEnd w:id="423"/>
      <w:bookmarkEnd w:id="424"/>
      <w:bookmarkEnd w:id="425"/>
      <w:bookmarkEnd w:id="426"/>
      <w:bookmarkEnd w:id="427"/>
      <w:bookmarkEnd w:id="428"/>
      <w:bookmarkEnd w:id="429"/>
      <w:bookmarkEnd w:id="430"/>
      <w:bookmarkEnd w:id="431"/>
      <w:bookmarkEnd w:id="432"/>
    </w:p>
    <w:p>
      <w:pPr>
        <w:pStyle w:val="297"/>
        <w:numPr>
          <w:ilvl w:val="-1"/>
          <w:numId w:val="0"/>
        </w:numPr>
        <w:spacing w:before="0" w:after="0"/>
        <w:jc w:val="center"/>
        <w:rPr>
          <w:rFonts w:hint="eastAsia"/>
          <w:color w:val="auto"/>
          <w:u w:val="none"/>
        </w:rPr>
      </w:pPr>
    </w:p>
    <w:p>
      <w:pPr>
        <w:pStyle w:val="281"/>
        <w:ind w:firstLine="420"/>
        <w:rPr>
          <w:color w:val="auto"/>
          <w:u w:val="none"/>
        </w:rPr>
      </w:pPr>
      <w:r>
        <w:rPr>
          <w:color w:val="auto"/>
          <w:u w:val="none"/>
        </w:rPr>
        <w:drawing>
          <wp:inline distT="0" distB="0" distL="114300" distR="114300">
            <wp:extent cx="5546090" cy="5009515"/>
            <wp:effectExtent l="0" t="0" r="3810" b="6985"/>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8">
                      <a:extLst>
                        <a:ext uri="{28A0092B-C50C-407E-A947-70E740481C1C}">
                          <a14:useLocalDpi xmlns:a14="http://schemas.microsoft.com/office/drawing/2010/main" val="false"/>
                        </a:ext>
                      </a:extLst>
                    </a:blip>
                    <a:stretch>
                      <a:fillRect/>
                    </a:stretch>
                  </pic:blipFill>
                  <pic:spPr>
                    <a:xfrm>
                      <a:off x="0" y="0"/>
                      <a:ext cx="5546090" cy="5009515"/>
                    </a:xfrm>
                    <a:prstGeom prst="rect">
                      <a:avLst/>
                    </a:prstGeom>
                    <a:noFill/>
                    <a:ln>
                      <a:noFill/>
                    </a:ln>
                  </pic:spPr>
                </pic:pic>
              </a:graphicData>
            </a:graphic>
          </wp:inline>
        </w:drawing>
      </w:r>
    </w:p>
    <w:p>
      <w:pPr>
        <w:pStyle w:val="327"/>
        <w:numPr>
          <w:ilvl w:val="0"/>
          <w:numId w:val="0"/>
        </w:numPr>
        <w:ind w:left="363" w:firstLine="360" w:firstLineChars="200"/>
        <w:rPr>
          <w:color w:val="auto"/>
          <w:u w:val="none"/>
        </w:rPr>
      </w:pPr>
      <w:r>
        <w:rPr>
          <w:rFonts w:hint="eastAsia"/>
          <w:color w:val="auto"/>
          <w:u w:val="none"/>
        </w:rPr>
        <w:t>注：虚线箭头代表必要时数据流动，实线箭头代表业务数据流动。</w:t>
      </w:r>
    </w:p>
    <w:p>
      <w:pPr>
        <w:pStyle w:val="281"/>
        <w:ind w:firstLine="420"/>
        <w:rPr>
          <w:color w:val="auto"/>
          <w:u w:val="none"/>
        </w:rPr>
      </w:pPr>
    </w:p>
    <w:p>
      <w:pPr>
        <w:pStyle w:val="304"/>
        <w:spacing w:before="120" w:after="120"/>
        <w:rPr>
          <w:color w:val="auto"/>
          <w:u w:val="none"/>
        </w:rPr>
        <w:sectPr>
          <w:pgSz w:w="11907" w:h="16839"/>
          <w:pgMar w:top="1418" w:right="1134" w:bottom="1134" w:left="1418" w:header="1418" w:footer="1134" w:gutter="0"/>
          <w:cols w:space="720" w:num="1"/>
          <w:docGrid w:linePitch="312" w:charSpace="0"/>
        </w:sectPr>
      </w:pPr>
      <w:r>
        <w:rPr>
          <w:rFonts w:hint="eastAsia"/>
          <w:color w:val="auto"/>
          <w:u w:val="none"/>
        </w:rPr>
        <w:t>军人退役“全链通办”数据流转示意图</w:t>
      </w:r>
    </w:p>
    <w:p>
      <w:pPr>
        <w:pStyle w:val="369"/>
        <w:rPr>
          <w:color w:val="auto"/>
          <w:u w:val="none"/>
        </w:rPr>
      </w:pPr>
    </w:p>
    <w:p>
      <w:pPr>
        <w:pStyle w:val="370"/>
        <w:rPr>
          <w:color w:val="auto"/>
          <w:u w:val="none"/>
        </w:rPr>
      </w:pPr>
    </w:p>
    <w:p>
      <w:pPr>
        <w:pStyle w:val="297"/>
        <w:spacing w:before="0" w:after="0"/>
        <w:rPr>
          <w:color w:val="auto"/>
          <w:u w:val="none"/>
        </w:rPr>
      </w:pPr>
      <w:bookmarkStart w:id="433" w:name="_Toc32156"/>
      <w:bookmarkStart w:id="434" w:name="_Toc13111"/>
      <w:bookmarkStart w:id="435" w:name="_Toc12824"/>
      <w:bookmarkStart w:id="436" w:name="_Toc15233"/>
      <w:bookmarkStart w:id="437" w:name="_Toc17333"/>
      <w:bookmarkStart w:id="438" w:name="_Toc30639"/>
      <w:bookmarkStart w:id="439" w:name="_Toc29956"/>
      <w:bookmarkStart w:id="440" w:name="_Toc3400"/>
      <w:bookmarkStart w:id="441" w:name="_Toc27132"/>
      <w:bookmarkStart w:id="442" w:name="_Toc24807"/>
      <w:bookmarkStart w:id="443" w:name="_Toc11264"/>
      <w:bookmarkStart w:id="444" w:name="_Toc106379544"/>
      <w:bookmarkStart w:id="445" w:name="_Toc13956"/>
    </w:p>
    <w:p>
      <w:pPr>
        <w:pStyle w:val="297"/>
        <w:numPr>
          <w:ilvl w:val="-1"/>
          <w:numId w:val="0"/>
        </w:numPr>
        <w:spacing w:before="0" w:after="0"/>
        <w:jc w:val="center"/>
        <w:rPr>
          <w:color w:val="auto"/>
          <w:u w:val="none"/>
        </w:rPr>
      </w:pPr>
      <w:r>
        <w:rPr>
          <w:rFonts w:hint="eastAsia"/>
          <w:color w:val="auto"/>
          <w:u w:val="none"/>
        </w:rPr>
        <w:t>（规范性）</w:t>
      </w:r>
    </w:p>
    <w:p>
      <w:pPr>
        <w:pStyle w:val="297"/>
        <w:numPr>
          <w:ilvl w:val="-1"/>
          <w:numId w:val="0"/>
        </w:numPr>
        <w:spacing w:before="0" w:after="0"/>
        <w:jc w:val="center"/>
        <w:rPr>
          <w:rFonts w:hint="eastAsia"/>
          <w:color w:val="auto"/>
          <w:u w:val="none"/>
        </w:rPr>
      </w:pPr>
      <w:r>
        <w:rPr>
          <w:rFonts w:hint="eastAsia"/>
          <w:color w:val="auto"/>
          <w:u w:val="none"/>
        </w:rPr>
        <w:t>军人退役“全链通办”申请表</w:t>
      </w:r>
      <w:bookmarkEnd w:id="433"/>
      <w:bookmarkEnd w:id="434"/>
      <w:bookmarkEnd w:id="435"/>
      <w:bookmarkEnd w:id="436"/>
      <w:bookmarkEnd w:id="437"/>
      <w:bookmarkEnd w:id="438"/>
      <w:bookmarkEnd w:id="439"/>
      <w:bookmarkEnd w:id="440"/>
      <w:bookmarkEnd w:id="441"/>
      <w:bookmarkEnd w:id="442"/>
      <w:bookmarkEnd w:id="443"/>
      <w:bookmarkEnd w:id="444"/>
      <w:bookmarkEnd w:id="445"/>
    </w:p>
    <w:p>
      <w:pPr>
        <w:pStyle w:val="281"/>
        <w:ind w:firstLine="420"/>
        <w:rPr>
          <w:color w:val="auto"/>
          <w:u w:val="none"/>
        </w:rPr>
      </w:pPr>
    </w:p>
    <w:p>
      <w:pPr>
        <w:pStyle w:val="298"/>
        <w:spacing w:before="120" w:after="120"/>
        <w:rPr>
          <w:color w:val="auto"/>
          <w:u w:val="none"/>
        </w:rPr>
      </w:pPr>
      <w:r>
        <w:rPr>
          <w:rFonts w:hint="eastAsia"/>
          <w:color w:val="auto"/>
          <w:u w:val="none"/>
        </w:rPr>
        <w:t>军人退役“全链通办”申请表</w:t>
      </w:r>
    </w:p>
    <w:tbl>
      <w:tblPr>
        <w:tblStyle w:val="89"/>
        <w:tblpPr w:leftFromText="180" w:rightFromText="180" w:vertAnchor="text" w:horzAnchor="page" w:tblpX="1899" w:tblpY="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952"/>
        <w:gridCol w:w="660"/>
        <w:gridCol w:w="1223"/>
        <w:gridCol w:w="690"/>
        <w:gridCol w:w="630"/>
        <w:gridCol w:w="300"/>
        <w:gridCol w:w="247"/>
        <w:gridCol w:w="620"/>
        <w:gridCol w:w="1263"/>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733" w:type="dxa"/>
            <w:vMerge w:val="restart"/>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基本</w:t>
            </w:r>
          </w:p>
          <w:p>
            <w:pPr>
              <w:jc w:val="center"/>
              <w:rPr>
                <w:rFonts w:ascii="宋体" w:hAnsi="宋体" w:cs="宋体"/>
                <w:color w:val="auto"/>
                <w:sz w:val="18"/>
                <w:szCs w:val="18"/>
                <w:u w:val="none"/>
              </w:rPr>
            </w:pPr>
            <w:r>
              <w:rPr>
                <w:rFonts w:hint="eastAsia" w:ascii="宋体" w:hAnsi="宋体" w:cs="宋体"/>
                <w:color w:val="auto"/>
                <w:sz w:val="18"/>
                <w:szCs w:val="18"/>
                <w:u w:val="none"/>
              </w:rPr>
              <w:t>信息</w:t>
            </w: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申请人姓名</w:t>
            </w:r>
          </w:p>
        </w:tc>
        <w:tc>
          <w:tcPr>
            <w:tcW w:w="1913" w:type="dxa"/>
            <w:gridSpan w:val="2"/>
            <w:vAlign w:val="center"/>
          </w:tcPr>
          <w:p>
            <w:pPr>
              <w:rPr>
                <w:rFonts w:ascii="宋体" w:hAnsi="宋体" w:cs="宋体"/>
                <w:color w:val="auto"/>
                <w:sz w:val="18"/>
                <w:szCs w:val="18"/>
                <w:u w:val="none"/>
              </w:rPr>
            </w:pPr>
          </w:p>
        </w:tc>
        <w:tc>
          <w:tcPr>
            <w:tcW w:w="930"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性别</w:t>
            </w:r>
          </w:p>
        </w:tc>
        <w:tc>
          <w:tcPr>
            <w:tcW w:w="867" w:type="dxa"/>
            <w:gridSpan w:val="2"/>
            <w:vAlign w:val="center"/>
          </w:tcPr>
          <w:p>
            <w:pPr>
              <w:rPr>
                <w:rFonts w:ascii="宋体" w:hAnsi="宋体" w:cs="宋体"/>
                <w:color w:val="auto"/>
                <w:sz w:val="18"/>
                <w:szCs w:val="18"/>
                <w:u w:val="none"/>
              </w:rPr>
            </w:pPr>
          </w:p>
        </w:tc>
        <w:tc>
          <w:tcPr>
            <w:tcW w:w="1263" w:type="dxa"/>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出生年月</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政治面貌</w:t>
            </w:r>
          </w:p>
        </w:tc>
        <w:tc>
          <w:tcPr>
            <w:tcW w:w="1913" w:type="dxa"/>
            <w:gridSpan w:val="2"/>
            <w:vAlign w:val="center"/>
          </w:tcPr>
          <w:p>
            <w:pPr>
              <w:rPr>
                <w:rFonts w:ascii="宋体" w:hAnsi="宋体" w:cs="宋体"/>
                <w:color w:val="auto"/>
                <w:sz w:val="18"/>
                <w:szCs w:val="18"/>
                <w:u w:val="none"/>
              </w:rPr>
            </w:pPr>
          </w:p>
        </w:tc>
        <w:tc>
          <w:tcPr>
            <w:tcW w:w="930"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民族</w:t>
            </w:r>
          </w:p>
        </w:tc>
        <w:tc>
          <w:tcPr>
            <w:tcW w:w="867" w:type="dxa"/>
            <w:gridSpan w:val="2"/>
            <w:vAlign w:val="center"/>
          </w:tcPr>
          <w:p>
            <w:pPr>
              <w:rPr>
                <w:rFonts w:ascii="宋体" w:hAnsi="宋体" w:cs="宋体"/>
                <w:color w:val="auto"/>
                <w:sz w:val="18"/>
                <w:szCs w:val="18"/>
                <w:u w:val="none"/>
              </w:rPr>
            </w:pPr>
          </w:p>
        </w:tc>
        <w:tc>
          <w:tcPr>
            <w:tcW w:w="1263" w:type="dxa"/>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学历</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联系方式</w:t>
            </w:r>
          </w:p>
        </w:tc>
        <w:tc>
          <w:tcPr>
            <w:tcW w:w="1913" w:type="dxa"/>
            <w:gridSpan w:val="2"/>
            <w:vAlign w:val="center"/>
          </w:tcPr>
          <w:p>
            <w:pPr>
              <w:rPr>
                <w:rFonts w:ascii="宋体" w:hAnsi="宋体" w:cs="宋体"/>
                <w:color w:val="auto"/>
                <w:sz w:val="18"/>
                <w:szCs w:val="18"/>
                <w:u w:val="none"/>
              </w:rPr>
            </w:pPr>
          </w:p>
        </w:tc>
        <w:tc>
          <w:tcPr>
            <w:tcW w:w="930"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户籍地</w:t>
            </w:r>
          </w:p>
        </w:tc>
        <w:tc>
          <w:tcPr>
            <w:tcW w:w="867" w:type="dxa"/>
            <w:gridSpan w:val="2"/>
            <w:vAlign w:val="center"/>
          </w:tcPr>
          <w:p>
            <w:pPr>
              <w:rPr>
                <w:rFonts w:ascii="宋体" w:hAnsi="宋体" w:cs="宋体"/>
                <w:color w:val="auto"/>
                <w:sz w:val="18"/>
                <w:szCs w:val="18"/>
                <w:u w:val="none"/>
              </w:rPr>
            </w:pPr>
          </w:p>
        </w:tc>
        <w:tc>
          <w:tcPr>
            <w:tcW w:w="1263" w:type="dxa"/>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邮政编码</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身份证号码</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退出现役证号</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退役时所在单位</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军兵种</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部队专业</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职务</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入伍时间</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退役时间</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部队联系人</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联系方式</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入伍所在地住址</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现居住地址</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银行卡号</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开户行信息</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办理</w:t>
            </w:r>
          </w:p>
          <w:p>
            <w:pPr>
              <w:jc w:val="center"/>
              <w:rPr>
                <w:rFonts w:ascii="宋体" w:hAnsi="宋体" w:cs="宋体"/>
                <w:color w:val="auto"/>
                <w:sz w:val="18"/>
                <w:szCs w:val="18"/>
                <w:u w:val="none"/>
              </w:rPr>
            </w:pPr>
            <w:r>
              <w:rPr>
                <w:rFonts w:hint="eastAsia" w:ascii="宋体" w:hAnsi="宋体" w:cs="宋体"/>
                <w:color w:val="auto"/>
                <w:sz w:val="18"/>
                <w:szCs w:val="18"/>
                <w:u w:val="none"/>
              </w:rPr>
              <w:t>事项</w:t>
            </w:r>
          </w:p>
        </w:tc>
        <w:tc>
          <w:tcPr>
            <w:tcW w:w="8520" w:type="dxa"/>
            <w:gridSpan w:val="10"/>
            <w:vAlign w:val="center"/>
          </w:tcPr>
          <w:p>
            <w:pPr>
              <w:rPr>
                <w:rFonts w:ascii="宋体" w:hAnsi="宋体" w:cs="宋体"/>
                <w:color w:val="auto"/>
                <w:sz w:val="18"/>
                <w:szCs w:val="18"/>
                <w:u w:val="none"/>
              </w:rPr>
            </w:pP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居民身份证换领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预备役登记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灵活就业人员参保登记</w:t>
            </w:r>
          </w:p>
          <w:p>
            <w:pPr>
              <w:rPr>
                <w:rFonts w:ascii="宋体" w:hAnsi="宋体" w:cs="宋体"/>
                <w:color w:val="auto"/>
                <w:sz w:val="18"/>
                <w:szCs w:val="18"/>
                <w:u w:val="none"/>
              </w:rPr>
            </w:pP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军地养老保险关系转移接续申请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灵活就业人员医疗保险申报</w:t>
            </w:r>
          </w:p>
          <w:p>
            <w:pPr>
              <w:rPr>
                <w:rFonts w:ascii="宋体" w:hAnsi="宋体" w:cs="宋体"/>
                <w:color w:val="auto"/>
                <w:sz w:val="18"/>
                <w:szCs w:val="18"/>
                <w:u w:val="none"/>
              </w:rPr>
            </w:pP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灵活就业人员基本医疗保险关系转入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退役士兵自主就业一次性经济补助金的给付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灵活就业人员参保登记</w:t>
            </w: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申请办理业务</w:t>
            </w:r>
          </w:p>
        </w:tc>
        <w:tc>
          <w:tcPr>
            <w:tcW w:w="6908" w:type="dxa"/>
            <w:gridSpan w:val="8"/>
            <w:vAlign w:val="center"/>
          </w:tcPr>
          <w:p>
            <w:pPr>
              <w:rPr>
                <w:rFonts w:ascii="宋体" w:hAnsi="宋体" w:cs="宋体"/>
                <w:color w:val="auto"/>
                <w:sz w:val="18"/>
                <w:szCs w:val="18"/>
                <w:u w:val="none"/>
              </w:rPr>
            </w:pP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新参保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续保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restart"/>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灵活就业人员医疗保险申报</w:t>
            </w: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个人编号</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参加工作日期</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申报工资</w:t>
            </w:r>
          </w:p>
        </w:tc>
        <w:tc>
          <w:tcPr>
            <w:tcW w:w="1913" w:type="dxa"/>
            <w:gridSpan w:val="2"/>
            <w:vAlign w:val="center"/>
          </w:tcPr>
          <w:p>
            <w:pPr>
              <w:rPr>
                <w:rFonts w:ascii="宋体" w:hAnsi="宋体" w:cs="宋体"/>
                <w:color w:val="auto"/>
                <w:sz w:val="18"/>
                <w:szCs w:val="18"/>
                <w:u w:val="none"/>
              </w:rPr>
            </w:pPr>
          </w:p>
        </w:tc>
        <w:tc>
          <w:tcPr>
            <w:tcW w:w="1797" w:type="dxa"/>
            <w:gridSpan w:val="4"/>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变更年月</w:t>
            </w:r>
          </w:p>
        </w:tc>
        <w:tc>
          <w:tcPr>
            <w:tcW w:w="3198" w:type="dxa"/>
            <w:gridSpan w:val="2"/>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733" w:type="dxa"/>
            <w:vMerge w:val="continue"/>
            <w:vAlign w:val="center"/>
          </w:tcPr>
          <w:p>
            <w:pPr>
              <w:jc w:val="center"/>
              <w:rPr>
                <w:rFonts w:ascii="宋体" w:hAnsi="宋体" w:cs="宋体"/>
                <w:color w:val="auto"/>
                <w:sz w:val="18"/>
                <w:szCs w:val="18"/>
                <w:u w:val="none"/>
              </w:rPr>
            </w:pPr>
          </w:p>
        </w:tc>
        <w:tc>
          <w:tcPr>
            <w:tcW w:w="1612" w:type="dxa"/>
            <w:gridSpan w:val="2"/>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变更原因</w:t>
            </w:r>
          </w:p>
        </w:tc>
        <w:tc>
          <w:tcPr>
            <w:tcW w:w="6908" w:type="dxa"/>
            <w:gridSpan w:val="8"/>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733" w:type="dxa"/>
            <w:vMerge w:val="continue"/>
            <w:vAlign w:val="center"/>
          </w:tcPr>
          <w:p>
            <w:pPr>
              <w:jc w:val="center"/>
              <w:rPr>
                <w:rFonts w:ascii="宋体" w:hAnsi="宋体" w:cs="宋体"/>
                <w:color w:val="auto"/>
                <w:sz w:val="18"/>
                <w:szCs w:val="18"/>
                <w:u w:val="none"/>
              </w:rPr>
            </w:pPr>
          </w:p>
        </w:tc>
        <w:tc>
          <w:tcPr>
            <w:tcW w:w="8520" w:type="dxa"/>
            <w:gridSpan w:val="10"/>
            <w:vAlign w:val="center"/>
          </w:tcPr>
          <w:p>
            <w:pPr>
              <w:rPr>
                <w:rFonts w:ascii="宋体" w:hAnsi="宋体" w:cs="宋体"/>
                <w:color w:val="auto"/>
                <w:sz w:val="18"/>
                <w:szCs w:val="18"/>
                <w:u w:val="none"/>
              </w:rPr>
            </w:pPr>
            <w:r>
              <w:rPr>
                <w:rFonts w:hint="eastAsia" w:ascii="宋体" w:hAnsi="宋体" w:cs="宋体"/>
                <w:color w:val="auto"/>
                <w:sz w:val="18"/>
                <w:szCs w:val="18"/>
                <w:u w:val="none"/>
              </w:rPr>
              <w:t xml:space="preserve">参加险种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基本医疗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大额统筹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restart"/>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灵活就业人员基本医疗保险关系转入</w:t>
            </w:r>
          </w:p>
        </w:tc>
        <w:tc>
          <w:tcPr>
            <w:tcW w:w="952" w:type="dxa"/>
            <w:vAlign w:val="center"/>
          </w:tcPr>
          <w:p>
            <w:pPr>
              <w:rPr>
                <w:rFonts w:ascii="宋体" w:hAnsi="宋体" w:cs="宋体"/>
                <w:color w:val="auto"/>
                <w:sz w:val="18"/>
                <w:szCs w:val="18"/>
                <w:u w:val="none"/>
              </w:rPr>
            </w:pPr>
            <w:r>
              <w:rPr>
                <w:rFonts w:hint="eastAsia" w:ascii="宋体" w:hAnsi="宋体" w:cs="宋体"/>
                <w:color w:val="auto"/>
                <w:sz w:val="18"/>
                <w:szCs w:val="18"/>
                <w:u w:val="none"/>
              </w:rPr>
              <w:t>人员类别</w:t>
            </w:r>
          </w:p>
        </w:tc>
        <w:tc>
          <w:tcPr>
            <w:tcW w:w="1883" w:type="dxa"/>
            <w:gridSpan w:val="2"/>
            <w:vAlign w:val="center"/>
          </w:tcPr>
          <w:p>
            <w:pPr>
              <w:rPr>
                <w:rFonts w:ascii="宋体" w:hAnsi="宋体" w:cs="宋体"/>
                <w:color w:val="auto"/>
                <w:sz w:val="18"/>
                <w:szCs w:val="18"/>
                <w:u w:val="none"/>
              </w:rPr>
            </w:pPr>
          </w:p>
        </w:tc>
        <w:tc>
          <w:tcPr>
            <w:tcW w:w="1320"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职级（档次）</w:t>
            </w:r>
          </w:p>
        </w:tc>
        <w:tc>
          <w:tcPr>
            <w:tcW w:w="547" w:type="dxa"/>
            <w:gridSpan w:val="2"/>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警衔（档次）</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Align w:val="center"/>
          </w:tcPr>
          <w:p>
            <w:pPr>
              <w:rPr>
                <w:rFonts w:ascii="宋体" w:hAnsi="宋体" w:cs="宋体"/>
                <w:color w:val="auto"/>
                <w:sz w:val="18"/>
                <w:szCs w:val="18"/>
                <w:u w:val="none"/>
              </w:rPr>
            </w:pPr>
            <w:r>
              <w:rPr>
                <w:rFonts w:hint="eastAsia" w:ascii="宋体" w:hAnsi="宋体" w:cs="宋体"/>
                <w:color w:val="auto"/>
                <w:sz w:val="18"/>
                <w:szCs w:val="18"/>
                <w:u w:val="none"/>
              </w:rPr>
              <w:t>接收单位</w:t>
            </w:r>
          </w:p>
        </w:tc>
        <w:tc>
          <w:tcPr>
            <w:tcW w:w="3750" w:type="dxa"/>
            <w:gridSpan w:val="6"/>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社会保障号</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restart"/>
            <w:vAlign w:val="center"/>
          </w:tcPr>
          <w:p>
            <w:pPr>
              <w:rPr>
                <w:rFonts w:ascii="宋体" w:hAnsi="宋体" w:cs="宋体"/>
                <w:color w:val="auto"/>
                <w:sz w:val="18"/>
                <w:szCs w:val="18"/>
                <w:u w:val="none"/>
              </w:rPr>
            </w:pPr>
            <w:r>
              <w:rPr>
                <w:rFonts w:hint="eastAsia" w:ascii="宋体" w:hAnsi="宋体" w:cs="宋体"/>
                <w:color w:val="auto"/>
                <w:sz w:val="18"/>
                <w:szCs w:val="18"/>
                <w:u w:val="none"/>
              </w:rPr>
              <w:t>截止上年</w:t>
            </w:r>
            <w:r>
              <w:rPr>
                <w:rFonts w:hint="eastAsia" w:ascii="宋体" w:hAnsi="宋体" w:cs="宋体"/>
                <w:color w:val="auto"/>
                <w:sz w:val="18"/>
                <w:szCs w:val="18"/>
                <w:u w:val="none"/>
              </w:rPr>
              <w:br w:type="textWrapping"/>
            </w:r>
            <w:r>
              <w:rPr>
                <w:rFonts w:hint="eastAsia" w:ascii="宋体" w:hAnsi="宋体" w:cs="宋体"/>
                <w:color w:val="auto"/>
                <w:sz w:val="18"/>
                <w:szCs w:val="18"/>
                <w:u w:val="none"/>
              </w:rPr>
              <w:t>末资金累</w:t>
            </w:r>
            <w:r>
              <w:rPr>
                <w:rFonts w:hint="eastAsia" w:ascii="宋体" w:hAnsi="宋体" w:cs="宋体"/>
                <w:color w:val="auto"/>
                <w:sz w:val="18"/>
                <w:szCs w:val="18"/>
                <w:u w:val="none"/>
              </w:rPr>
              <w:br w:type="textWrapping"/>
            </w:r>
            <w:r>
              <w:rPr>
                <w:rFonts w:hint="eastAsia" w:ascii="宋体" w:hAnsi="宋体" w:cs="宋体"/>
                <w:color w:val="auto"/>
                <w:sz w:val="18"/>
                <w:szCs w:val="18"/>
                <w:u w:val="none"/>
              </w:rPr>
              <w:t>计额</w:t>
            </w: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项    目</w:t>
            </w:r>
          </w:p>
        </w:tc>
        <w:tc>
          <w:tcPr>
            <w:tcW w:w="1320"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金    额</w:t>
            </w:r>
          </w:p>
        </w:tc>
        <w:tc>
          <w:tcPr>
            <w:tcW w:w="547" w:type="dxa"/>
            <w:gridSpan w:val="2"/>
            <w:vMerge w:val="restart"/>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当年资金累计额</w:t>
            </w: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项    目</w:t>
            </w:r>
          </w:p>
        </w:tc>
        <w:tc>
          <w:tcPr>
            <w:tcW w:w="1935" w:type="dxa"/>
            <w:vAlign w:val="center"/>
          </w:tcPr>
          <w:p>
            <w:pPr>
              <w:rPr>
                <w:rFonts w:ascii="宋体" w:hAnsi="宋体" w:cs="宋体"/>
                <w:color w:val="auto"/>
                <w:sz w:val="18"/>
                <w:szCs w:val="18"/>
                <w:u w:val="none"/>
              </w:rPr>
            </w:pPr>
            <w:r>
              <w:rPr>
                <w:rFonts w:hint="eastAsia" w:ascii="宋体" w:hAnsi="宋体" w:cs="宋体"/>
                <w:color w:val="auto"/>
                <w:sz w:val="18"/>
                <w:szCs w:val="18"/>
                <w:u w:val="none"/>
              </w:rPr>
              <w:t>金    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小    计</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小    计</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1.个人缴费</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1.个人缴费</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2.国家补助</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2.国家补助</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3.军龄补助</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3.军龄补助</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4.地方转入</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4.地方转入</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5.利息</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5.利息</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Merge w:val="continue"/>
            <w:vAlign w:val="center"/>
          </w:tcPr>
          <w:p>
            <w:pPr>
              <w:rPr>
                <w:rFonts w:ascii="宋体" w:hAnsi="宋体" w:cs="宋体"/>
                <w:color w:val="auto"/>
                <w:sz w:val="18"/>
                <w:szCs w:val="18"/>
                <w:u w:val="none"/>
              </w:rPr>
            </w:pPr>
          </w:p>
        </w:tc>
        <w:tc>
          <w:tcPr>
            <w:tcW w:w="1883" w:type="dxa"/>
            <w:gridSpan w:val="2"/>
            <w:vAlign w:val="center"/>
          </w:tcPr>
          <w:p>
            <w:pPr>
              <w:jc w:val="left"/>
              <w:rPr>
                <w:rFonts w:ascii="宋体" w:hAnsi="宋体" w:cs="宋体"/>
                <w:color w:val="auto"/>
                <w:sz w:val="18"/>
                <w:szCs w:val="18"/>
                <w:u w:val="none"/>
              </w:rPr>
            </w:pPr>
            <w:r>
              <w:rPr>
                <w:rFonts w:hint="eastAsia" w:ascii="宋体" w:hAnsi="宋体" w:cs="宋体"/>
                <w:color w:val="auto"/>
                <w:sz w:val="18"/>
                <w:szCs w:val="18"/>
                <w:u w:val="none"/>
              </w:rPr>
              <w:t>其中：个人缴费利息</w:t>
            </w:r>
          </w:p>
        </w:tc>
        <w:tc>
          <w:tcPr>
            <w:tcW w:w="1320" w:type="dxa"/>
            <w:gridSpan w:val="2"/>
            <w:vAlign w:val="center"/>
          </w:tcPr>
          <w:p>
            <w:pPr>
              <w:rPr>
                <w:rFonts w:ascii="宋体" w:hAnsi="宋体" w:cs="宋体"/>
                <w:color w:val="auto"/>
                <w:sz w:val="18"/>
                <w:szCs w:val="18"/>
                <w:u w:val="none"/>
              </w:rPr>
            </w:pPr>
          </w:p>
        </w:tc>
        <w:tc>
          <w:tcPr>
            <w:tcW w:w="547" w:type="dxa"/>
            <w:gridSpan w:val="2"/>
            <w:vMerge w:val="continue"/>
            <w:vAlign w:val="center"/>
          </w:tcPr>
          <w:p>
            <w:pPr>
              <w:rPr>
                <w:rFonts w:ascii="宋体" w:hAnsi="宋体" w:cs="宋体"/>
                <w:color w:val="auto"/>
                <w:sz w:val="18"/>
                <w:szCs w:val="18"/>
                <w:u w:val="none"/>
              </w:rPr>
            </w:pPr>
          </w:p>
        </w:tc>
        <w:tc>
          <w:tcPr>
            <w:tcW w:w="1883" w:type="dxa"/>
            <w:gridSpan w:val="2"/>
            <w:vAlign w:val="center"/>
          </w:tcPr>
          <w:p>
            <w:pPr>
              <w:rPr>
                <w:rFonts w:ascii="宋体" w:hAnsi="宋体" w:cs="宋体"/>
                <w:color w:val="auto"/>
                <w:sz w:val="18"/>
                <w:szCs w:val="18"/>
                <w:u w:val="none"/>
              </w:rPr>
            </w:pPr>
            <w:r>
              <w:rPr>
                <w:rFonts w:hint="eastAsia" w:ascii="宋体" w:hAnsi="宋体" w:cs="宋体"/>
                <w:color w:val="auto"/>
                <w:sz w:val="18"/>
                <w:szCs w:val="18"/>
                <w:u w:val="none"/>
              </w:rPr>
              <w:t>其中：个人缴费利息</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2835" w:type="dxa"/>
            <w:gridSpan w:val="3"/>
            <w:vAlign w:val="center"/>
          </w:tcPr>
          <w:p>
            <w:pPr>
              <w:rPr>
                <w:rFonts w:ascii="宋体" w:hAnsi="宋体" w:cs="宋体"/>
                <w:color w:val="auto"/>
                <w:sz w:val="18"/>
                <w:szCs w:val="18"/>
                <w:u w:val="none"/>
              </w:rPr>
            </w:pPr>
            <w:r>
              <w:rPr>
                <w:rFonts w:hint="eastAsia" w:ascii="宋体" w:hAnsi="宋体" w:cs="宋体"/>
                <w:color w:val="auto"/>
                <w:sz w:val="18"/>
                <w:szCs w:val="18"/>
                <w:u w:val="none"/>
              </w:rPr>
              <w:t>个人账户资金转移金额</w:t>
            </w:r>
          </w:p>
        </w:tc>
        <w:tc>
          <w:tcPr>
            <w:tcW w:w="3750" w:type="dxa"/>
            <w:gridSpan w:val="6"/>
            <w:vAlign w:val="center"/>
          </w:tcPr>
          <w:p>
            <w:pPr>
              <w:rPr>
                <w:rFonts w:ascii="宋体" w:hAnsi="宋体" w:cs="宋体"/>
                <w:color w:val="auto"/>
                <w:sz w:val="18"/>
                <w:szCs w:val="18"/>
                <w:u w:val="none"/>
              </w:rPr>
            </w:pPr>
            <w:r>
              <w:rPr>
                <w:rFonts w:hint="eastAsia" w:ascii="宋体" w:hAnsi="宋体" w:cs="宋体"/>
                <w:color w:val="auto"/>
                <w:sz w:val="18"/>
                <w:szCs w:val="18"/>
                <w:u w:val="none"/>
              </w:rPr>
              <w:t>（大写）：</w:t>
            </w:r>
          </w:p>
        </w:tc>
        <w:tc>
          <w:tcPr>
            <w:tcW w:w="1935" w:type="dxa"/>
            <w:vAlign w:val="center"/>
          </w:tcPr>
          <w:p>
            <w:pPr>
              <w:rPr>
                <w:rFonts w:ascii="宋体" w:hAnsi="宋体" w:cs="宋体"/>
                <w:color w:val="auto"/>
                <w:sz w:val="18"/>
                <w:szCs w:val="18"/>
                <w:u w:val="none"/>
              </w:rPr>
            </w:pPr>
            <w:r>
              <w:rPr>
                <w:rFonts w:hint="eastAsia" w:ascii="宋体" w:hAnsi="宋体" w:cs="宋体"/>
                <w:color w:val="auto"/>
                <w:sz w:val="18"/>
                <w:szCs w:val="1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Align w:val="center"/>
          </w:tcPr>
          <w:p>
            <w:pPr>
              <w:rPr>
                <w:rFonts w:ascii="宋体" w:hAnsi="宋体" w:cs="宋体"/>
                <w:color w:val="auto"/>
                <w:sz w:val="18"/>
                <w:szCs w:val="18"/>
                <w:u w:val="none"/>
              </w:rPr>
            </w:pPr>
            <w:r>
              <w:rPr>
                <w:rFonts w:hint="eastAsia" w:ascii="宋体" w:hAnsi="宋体" w:cs="宋体"/>
                <w:color w:val="auto"/>
                <w:sz w:val="18"/>
                <w:szCs w:val="18"/>
                <w:u w:val="none"/>
              </w:rPr>
              <w:t>备注</w:t>
            </w:r>
          </w:p>
        </w:tc>
        <w:tc>
          <w:tcPr>
            <w:tcW w:w="3203" w:type="dxa"/>
            <w:gridSpan w:val="4"/>
            <w:vAlign w:val="center"/>
          </w:tcPr>
          <w:p>
            <w:pPr>
              <w:rPr>
                <w:rFonts w:ascii="宋体" w:hAnsi="宋体" w:cs="宋体"/>
                <w:color w:val="auto"/>
                <w:sz w:val="18"/>
                <w:szCs w:val="18"/>
                <w:u w:val="none"/>
              </w:rPr>
            </w:pPr>
          </w:p>
        </w:tc>
        <w:tc>
          <w:tcPr>
            <w:tcW w:w="2430" w:type="dxa"/>
            <w:gridSpan w:val="4"/>
            <w:vAlign w:val="center"/>
          </w:tcPr>
          <w:p>
            <w:pPr>
              <w:rPr>
                <w:rFonts w:ascii="宋体" w:hAnsi="宋体" w:cs="宋体"/>
                <w:color w:val="auto"/>
                <w:sz w:val="18"/>
                <w:szCs w:val="18"/>
                <w:u w:val="none"/>
              </w:rPr>
            </w:pPr>
            <w:r>
              <w:rPr>
                <w:rFonts w:hint="eastAsia" w:ascii="宋体" w:hAnsi="宋体" w:cs="宋体"/>
                <w:color w:val="auto"/>
                <w:sz w:val="18"/>
                <w:szCs w:val="18"/>
                <w:u w:val="none"/>
              </w:rPr>
              <w:t>经办人：</w:t>
            </w:r>
          </w:p>
        </w:tc>
        <w:tc>
          <w:tcPr>
            <w:tcW w:w="1935" w:type="dxa"/>
            <w:vAlign w:val="center"/>
          </w:tcPr>
          <w:p>
            <w:pPr>
              <w:rPr>
                <w:rFonts w:ascii="宋体" w:hAnsi="宋体" w:cs="宋体"/>
                <w:color w:val="auto"/>
                <w:sz w:val="18"/>
                <w:szCs w:val="18"/>
                <w:u w:val="none"/>
              </w:rPr>
            </w:pPr>
            <w:r>
              <w:rPr>
                <w:rFonts w:hint="eastAsia" w:ascii="宋体" w:hAnsi="宋体" w:cs="宋体"/>
                <w:color w:val="auto"/>
                <w:sz w:val="18"/>
                <w:szCs w:val="18"/>
                <w:u w:val="none"/>
              </w:rPr>
              <w:t>转出地医疗保险机构名称财务部门盖章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restart"/>
            <w:vAlign w:val="center"/>
          </w:tcPr>
          <w:p>
            <w:pPr>
              <w:jc w:val="center"/>
              <w:rPr>
                <w:rFonts w:ascii="宋体" w:hAnsi="宋体" w:cs="宋体"/>
                <w:color w:val="auto"/>
                <w:sz w:val="18"/>
                <w:szCs w:val="18"/>
                <w:u w:val="none"/>
              </w:rPr>
            </w:pPr>
            <w:r>
              <w:rPr>
                <w:rFonts w:hint="eastAsia" w:ascii="宋体" w:hAnsi="宋体" w:cs="宋体"/>
                <w:color w:val="auto"/>
                <w:sz w:val="18"/>
                <w:szCs w:val="18"/>
                <w:u w:val="none"/>
              </w:rPr>
              <w:t>送达方式</w:t>
            </w:r>
          </w:p>
        </w:tc>
        <w:tc>
          <w:tcPr>
            <w:tcW w:w="8520" w:type="dxa"/>
            <w:gridSpan w:val="10"/>
            <w:vAlign w:val="center"/>
          </w:tcPr>
          <w:p>
            <w:pPr>
              <w:rPr>
                <w:rFonts w:ascii="宋体" w:hAnsi="宋体" w:cs="宋体"/>
                <w:color w:val="auto"/>
                <w:sz w:val="18"/>
                <w:szCs w:val="18"/>
                <w:u w:val="none"/>
              </w:rPr>
            </w:pPr>
            <w:r>
              <w:rPr>
                <w:rFonts w:hint="eastAsia" w:ascii="宋体" w:hAnsi="宋体" w:cs="宋体"/>
                <w:color w:val="auto"/>
                <w:sz w:val="18"/>
                <w:szCs w:val="18"/>
                <w:u w:val="none"/>
              </w:rPr>
              <w:t xml:space="preserve">身份证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 邮寄送达（免费）  </w:t>
            </w:r>
            <w:r>
              <w:rPr>
                <w:rFonts w:hint="eastAsia" w:ascii="宋体" w:hAnsi="宋体" w:cs="宋体"/>
                <w:color w:val="auto"/>
                <w:sz w:val="18"/>
                <w:szCs w:val="18"/>
                <w:u w:val="none"/>
              </w:rPr>
              <w:sym w:font="Wingdings" w:char="00A8"/>
            </w:r>
            <w:r>
              <w:rPr>
                <w:rFonts w:hint="eastAsia" w:ascii="宋体" w:hAnsi="宋体" w:cs="宋体"/>
                <w:color w:val="auto"/>
                <w:sz w:val="18"/>
                <w:szCs w:val="18"/>
                <w:u w:val="none"/>
              </w:rPr>
              <w:t xml:space="preserve"> 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Align w:val="center"/>
          </w:tcPr>
          <w:p>
            <w:pPr>
              <w:rPr>
                <w:rFonts w:ascii="宋体" w:hAnsi="宋体" w:cs="宋体"/>
                <w:color w:val="auto"/>
                <w:sz w:val="18"/>
                <w:szCs w:val="18"/>
                <w:u w:val="none"/>
              </w:rPr>
            </w:pPr>
            <w:r>
              <w:rPr>
                <w:rFonts w:hint="eastAsia" w:ascii="宋体" w:hAnsi="宋体" w:cs="宋体"/>
                <w:color w:val="auto"/>
                <w:sz w:val="18"/>
                <w:szCs w:val="18"/>
                <w:u w:val="none"/>
              </w:rPr>
              <w:t>收件人</w:t>
            </w:r>
          </w:p>
        </w:tc>
        <w:tc>
          <w:tcPr>
            <w:tcW w:w="3203" w:type="dxa"/>
            <w:gridSpan w:val="4"/>
            <w:vAlign w:val="center"/>
          </w:tcPr>
          <w:p>
            <w:pPr>
              <w:rPr>
                <w:rFonts w:ascii="宋体" w:hAnsi="宋体" w:cs="宋体"/>
                <w:color w:val="auto"/>
                <w:sz w:val="18"/>
                <w:szCs w:val="18"/>
                <w:u w:val="none"/>
              </w:rPr>
            </w:pPr>
          </w:p>
        </w:tc>
        <w:tc>
          <w:tcPr>
            <w:tcW w:w="2430" w:type="dxa"/>
            <w:gridSpan w:val="4"/>
            <w:vAlign w:val="center"/>
          </w:tcPr>
          <w:p>
            <w:pPr>
              <w:rPr>
                <w:rFonts w:ascii="宋体" w:hAnsi="宋体" w:cs="宋体"/>
                <w:color w:val="auto"/>
                <w:sz w:val="18"/>
                <w:szCs w:val="18"/>
                <w:u w:val="none"/>
              </w:rPr>
            </w:pPr>
            <w:r>
              <w:rPr>
                <w:rFonts w:hint="eastAsia" w:ascii="宋体" w:hAnsi="宋体" w:cs="宋体"/>
                <w:color w:val="auto"/>
                <w:sz w:val="18"/>
                <w:szCs w:val="18"/>
                <w:u w:val="none"/>
              </w:rPr>
              <w:t>联系电话</w:t>
            </w:r>
          </w:p>
        </w:tc>
        <w:tc>
          <w:tcPr>
            <w:tcW w:w="1935" w:type="dxa"/>
            <w:vAlign w:val="center"/>
          </w:tcPr>
          <w:p>
            <w:pPr>
              <w:rPr>
                <w:rFonts w:ascii="宋体" w:hAnsi="宋体" w:cs="宋体"/>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vAlign w:val="center"/>
          </w:tcPr>
          <w:p>
            <w:pPr>
              <w:jc w:val="center"/>
              <w:rPr>
                <w:rFonts w:ascii="宋体" w:hAnsi="宋体" w:cs="宋体"/>
                <w:color w:val="auto"/>
                <w:sz w:val="18"/>
                <w:szCs w:val="18"/>
                <w:u w:val="none"/>
              </w:rPr>
            </w:pPr>
          </w:p>
        </w:tc>
        <w:tc>
          <w:tcPr>
            <w:tcW w:w="952" w:type="dxa"/>
            <w:vAlign w:val="center"/>
          </w:tcPr>
          <w:p>
            <w:pPr>
              <w:rPr>
                <w:rFonts w:ascii="宋体" w:hAnsi="宋体" w:cs="宋体"/>
                <w:color w:val="auto"/>
                <w:sz w:val="18"/>
                <w:szCs w:val="18"/>
                <w:u w:val="none"/>
              </w:rPr>
            </w:pPr>
            <w:r>
              <w:rPr>
                <w:rFonts w:hint="eastAsia" w:ascii="宋体" w:hAnsi="宋体" w:cs="宋体"/>
                <w:color w:val="auto"/>
                <w:sz w:val="18"/>
                <w:szCs w:val="18"/>
                <w:u w:val="none"/>
              </w:rPr>
              <w:t>邮寄地址</w:t>
            </w:r>
          </w:p>
        </w:tc>
        <w:tc>
          <w:tcPr>
            <w:tcW w:w="7568" w:type="dxa"/>
            <w:gridSpan w:val="9"/>
            <w:vAlign w:val="center"/>
          </w:tcPr>
          <w:p>
            <w:pPr>
              <w:rPr>
                <w:rFonts w:ascii="宋体" w:hAnsi="宋体" w:cs="宋体"/>
                <w:color w:val="auto"/>
                <w:sz w:val="18"/>
                <w:szCs w:val="18"/>
                <w:u w:val="none"/>
              </w:rPr>
            </w:pPr>
          </w:p>
        </w:tc>
      </w:tr>
    </w:tbl>
    <w:p>
      <w:pPr>
        <w:pStyle w:val="298"/>
        <w:numPr>
          <w:ilvl w:val="-1"/>
          <w:numId w:val="0"/>
        </w:numPr>
        <w:spacing w:before="120" w:after="120"/>
        <w:jc w:val="both"/>
        <w:rPr>
          <w:rFonts w:ascii="宋体" w:hAnsi="宋体" w:cs="宋体"/>
          <w:color w:val="auto"/>
          <w:sz w:val="18"/>
          <w:szCs w:val="18"/>
          <w:u w:val="none"/>
        </w:rPr>
        <w:sectPr>
          <w:pgSz w:w="11907" w:h="16839"/>
          <w:pgMar w:top="1418" w:right="1134" w:bottom="1134" w:left="1418" w:header="1418" w:footer="1134" w:gutter="0"/>
          <w:cols w:space="720" w:num="1"/>
          <w:docGrid w:linePitch="312" w:charSpace="0"/>
        </w:sectPr>
      </w:pPr>
    </w:p>
    <w:p>
      <w:pPr>
        <w:pStyle w:val="297"/>
        <w:numPr>
          <w:ilvl w:val="-1"/>
          <w:numId w:val="0"/>
        </w:numPr>
        <w:spacing w:before="0" w:after="0"/>
        <w:ind w:firstLine="4410" w:firstLineChars="2100"/>
        <w:jc w:val="both"/>
        <w:rPr>
          <w:color w:val="auto"/>
          <w:u w:val="none"/>
        </w:rPr>
      </w:pPr>
      <w:r>
        <w:rPr>
          <w:rFonts w:hint="eastAsia"/>
          <w:color w:val="auto"/>
          <w:u w:val="none"/>
          <w:lang w:val="en-US" w:eastAsia="zh-CN"/>
        </w:rPr>
        <w:t>附录C</w:t>
      </w:r>
      <w:bookmarkStart w:id="446" w:name="_Toc30427"/>
      <w:bookmarkStart w:id="447" w:name="_Toc29117"/>
      <w:bookmarkStart w:id="448" w:name="_Toc30739"/>
      <w:bookmarkStart w:id="449" w:name="_Toc25273"/>
      <w:bookmarkStart w:id="450" w:name="_Toc5974"/>
      <w:bookmarkStart w:id="451" w:name="_Toc11810"/>
      <w:bookmarkStart w:id="452" w:name="_Toc19203"/>
      <w:bookmarkStart w:id="453" w:name="_Toc5451"/>
      <w:bookmarkStart w:id="454" w:name="_Toc25943"/>
      <w:bookmarkStart w:id="455" w:name="_Toc9731"/>
      <w:bookmarkStart w:id="456" w:name="_Toc11491"/>
      <w:bookmarkStart w:id="457" w:name="_Toc106379545"/>
      <w:bookmarkStart w:id="458" w:name="_Toc8648"/>
    </w:p>
    <w:p>
      <w:pPr>
        <w:pStyle w:val="297"/>
        <w:numPr>
          <w:ilvl w:val="-1"/>
          <w:numId w:val="0"/>
        </w:numPr>
        <w:spacing w:before="0" w:after="0"/>
        <w:jc w:val="center"/>
        <w:rPr>
          <w:color w:val="auto"/>
          <w:u w:val="none"/>
        </w:rPr>
      </w:pPr>
      <w:r>
        <w:rPr>
          <w:rFonts w:hint="eastAsia"/>
          <w:color w:val="auto"/>
          <w:u w:val="none"/>
        </w:rPr>
        <w:t>（资料性）</w:t>
      </w:r>
    </w:p>
    <w:p>
      <w:pPr>
        <w:pStyle w:val="297"/>
        <w:numPr>
          <w:ilvl w:val="-1"/>
          <w:numId w:val="0"/>
        </w:numPr>
        <w:spacing w:before="0" w:after="0"/>
        <w:jc w:val="center"/>
        <w:rPr>
          <w:color w:val="auto"/>
          <w:u w:val="none"/>
        </w:rPr>
      </w:pPr>
      <w:r>
        <w:rPr>
          <w:rFonts w:hint="eastAsia"/>
          <w:color w:val="auto"/>
          <w:u w:val="none"/>
        </w:rPr>
        <w:t>军人退役“全链通办”业务流程图</w:t>
      </w:r>
      <w:bookmarkEnd w:id="446"/>
      <w:bookmarkEnd w:id="447"/>
      <w:bookmarkEnd w:id="448"/>
      <w:bookmarkEnd w:id="449"/>
      <w:bookmarkEnd w:id="450"/>
      <w:bookmarkEnd w:id="451"/>
      <w:bookmarkEnd w:id="452"/>
      <w:bookmarkEnd w:id="453"/>
      <w:bookmarkEnd w:id="454"/>
      <w:bookmarkEnd w:id="455"/>
      <w:bookmarkEnd w:id="456"/>
      <w:bookmarkEnd w:id="457"/>
      <w:bookmarkEnd w:id="458"/>
    </w:p>
    <w:p>
      <w:pPr>
        <w:pStyle w:val="281"/>
        <w:ind w:firstLine="0" w:firstLineChars="0"/>
        <w:jc w:val="center"/>
        <w:rPr>
          <w:color w:val="auto"/>
          <w:u w:val="none"/>
        </w:rPr>
      </w:pPr>
      <w:r>
        <w:rPr>
          <w:color w:val="auto"/>
          <w:u w:val="none"/>
        </w:rPr>
        <w:drawing>
          <wp:inline distT="0" distB="0" distL="0" distR="0">
            <wp:extent cx="5940425" cy="7807325"/>
            <wp:effectExtent l="0" t="0" r="3175" b="3175"/>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9">
                      <a:extLst>
                        <a:ext uri="{28A0092B-C50C-407E-A947-70E740481C1C}">
                          <a14:useLocalDpi xmlns:a14="http://schemas.microsoft.com/office/drawing/2010/main" val="false"/>
                        </a:ext>
                      </a:extLst>
                    </a:blip>
                    <a:stretch>
                      <a:fillRect/>
                    </a:stretch>
                  </pic:blipFill>
                  <pic:spPr>
                    <a:xfrm>
                      <a:off x="0" y="0"/>
                      <a:ext cx="5940425" cy="7807937"/>
                    </a:xfrm>
                    <a:prstGeom prst="rect">
                      <a:avLst/>
                    </a:prstGeom>
                  </pic:spPr>
                </pic:pic>
              </a:graphicData>
            </a:graphic>
          </wp:inline>
        </w:drawing>
      </w:r>
    </w:p>
    <w:p>
      <w:pPr>
        <w:pStyle w:val="304"/>
        <w:numPr>
          <w:ilvl w:val="-1"/>
          <w:numId w:val="0"/>
        </w:numPr>
        <w:spacing w:before="120" w:after="120"/>
        <w:jc w:val="center"/>
        <w:rPr>
          <w:color w:val="auto"/>
          <w:u w:val="none"/>
        </w:rPr>
      </w:pPr>
      <w:r>
        <w:rPr>
          <w:rFonts w:hint="eastAsia"/>
          <w:color w:val="auto"/>
          <w:u w:val="none"/>
          <w:lang w:val="en-US" w:eastAsia="zh-CN"/>
        </w:rPr>
        <w:t>图C.1</w:t>
      </w:r>
      <w:r>
        <w:rPr>
          <w:rFonts w:hint="eastAsia"/>
          <w:color w:val="auto"/>
          <w:u w:val="none"/>
        </w:rPr>
        <w:t>军人退役“全链通办”业务流程图</w:t>
      </w:r>
    </w:p>
    <w:sectPr>
      <w:pgSz w:w="11907" w:h="16839"/>
      <w:pgMar w:top="1418" w:right="1134" w:bottom="1134" w:left="1418" w:header="1418" w:footer="113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75"/>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74"/>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8"/>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0BD41"/>
    <w:multiLevelType w:val="multilevel"/>
    <w:tmpl w:val="9410BD41"/>
    <w:lvl w:ilvl="0" w:tentative="0">
      <w:start w:val="1"/>
      <w:numFmt w:val="lowerLetter"/>
      <w:pStyle w:val="32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31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4735"/>
        </w:tabs>
        <w:ind w:left="4735" w:hanging="360"/>
      </w:pPr>
    </w:lvl>
  </w:abstractNum>
  <w:abstractNum w:abstractNumId="2">
    <w:nsid w:val="FFFFFF7D"/>
    <w:multiLevelType w:val="singleLevel"/>
    <w:tmpl w:val="FFFFFF7D"/>
    <w:lvl w:ilvl="0" w:tentative="0">
      <w:start w:val="1"/>
      <w:numFmt w:val="decimal"/>
      <w:pStyle w:val="52"/>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43"/>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21"/>
      <w:lvlText w:val="%1."/>
      <w:lvlJc w:val="left"/>
      <w:pPr>
        <w:tabs>
          <w:tab w:val="left" w:pos="780"/>
        </w:tabs>
        <w:ind w:left="780" w:hanging="360"/>
      </w:pPr>
    </w:lvl>
  </w:abstractNum>
  <w:abstractNum w:abstractNumId="5">
    <w:nsid w:val="FFFFFF80"/>
    <w:multiLevelType w:val="singleLevel"/>
    <w:tmpl w:val="FFFFFF80"/>
    <w:lvl w:ilvl="0" w:tentative="0">
      <w:start w:val="1"/>
      <w:numFmt w:val="bullet"/>
      <w:pStyle w:val="51"/>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24"/>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40"/>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47"/>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27"/>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31"/>
      <w:lvlText w:val=""/>
      <w:lvlJc w:val="left"/>
      <w:pPr>
        <w:tabs>
          <w:tab w:val="left" w:pos="360"/>
        </w:tabs>
        <w:ind w:left="360" w:hanging="360"/>
      </w:pPr>
      <w:rPr>
        <w:rFonts w:hint="default" w:ascii="Wingdings" w:hAnsi="Wingdings"/>
      </w:rPr>
    </w:lvl>
  </w:abstractNum>
  <w:abstractNum w:abstractNumId="11">
    <w:nsid w:val="079102AD"/>
    <w:multiLevelType w:val="multilevel"/>
    <w:tmpl w:val="079102AD"/>
    <w:lvl w:ilvl="0" w:tentative="0">
      <w:start w:val="1"/>
      <w:numFmt w:val="decimal"/>
      <w:pStyle w:val="328"/>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hAnsi="Calibri" w:eastAsia="黑体"/>
        <w:b w:val="0"/>
        <w:i w:val="0"/>
        <w:sz w:val="21"/>
      </w:rPr>
    </w:lvl>
    <w:lvl w:ilvl="2" w:tentative="0">
      <w:start w:val="1"/>
      <w:numFmt w:val="decimal"/>
      <w:pStyle w:val="511"/>
      <w:suff w:val="nothing"/>
      <w:lvlText w:val="%10.%2.%3 "/>
      <w:lvlJc w:val="left"/>
      <w:pPr>
        <w:ind w:left="0" w:firstLine="0"/>
      </w:pPr>
      <w:rPr>
        <w:rFonts w:hint="eastAsia" w:ascii="黑体" w:hAnsi="Calibri" w:eastAsia="黑体"/>
        <w:b w:val="0"/>
        <w:i w:val="0"/>
        <w:sz w:val="21"/>
      </w:rPr>
    </w:lvl>
    <w:lvl w:ilvl="3" w:tentative="0">
      <w:start w:val="1"/>
      <w:numFmt w:val="decimal"/>
      <w:pStyle w:val="513"/>
      <w:suff w:val="nothing"/>
      <w:lvlText w:val="%10.%2.%3.%4 "/>
      <w:lvlJc w:val="left"/>
      <w:pPr>
        <w:ind w:left="0" w:firstLine="0"/>
      </w:pPr>
      <w:rPr>
        <w:rFonts w:hint="eastAsia" w:ascii="黑体" w:hAnsi="Calibri" w:eastAsia="黑体"/>
        <w:b w:val="0"/>
        <w:i w:val="0"/>
        <w:sz w:val="21"/>
      </w:rPr>
    </w:lvl>
    <w:lvl w:ilvl="4" w:tentative="0">
      <w:start w:val="1"/>
      <w:numFmt w:val="decimal"/>
      <w:pStyle w:val="515"/>
      <w:suff w:val="nothing"/>
      <w:lvlText w:val="%10.%2.%3.%4.%5 "/>
      <w:lvlJc w:val="left"/>
      <w:pPr>
        <w:ind w:left="0" w:firstLine="0"/>
      </w:pPr>
      <w:rPr>
        <w:rFonts w:hint="eastAsia" w:ascii="黑体" w:hAnsi="Calibri" w:eastAsia="黑体"/>
        <w:b w:val="0"/>
        <w:i w:val="0"/>
        <w:sz w:val="21"/>
      </w:rPr>
    </w:lvl>
    <w:lvl w:ilvl="5" w:tentative="0">
      <w:start w:val="1"/>
      <w:numFmt w:val="decimal"/>
      <w:pStyle w:val="517"/>
      <w:suff w:val="nothing"/>
      <w:lvlText w:val="%10.%2.%3.%4.%5.%6 "/>
      <w:lvlJc w:val="left"/>
      <w:pPr>
        <w:ind w:left="0" w:firstLine="0"/>
      </w:pPr>
      <w:rPr>
        <w:rFonts w:hint="eastAsia" w:ascii="黑体" w:hAnsi="Calibri"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25"/>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40"/>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31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49"/>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8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3"/>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84"/>
      <w:suff w:val="nothing"/>
      <w:lvlText w:val="%1.%2.%3　"/>
      <w:lvlJc w:val="left"/>
      <w:pPr>
        <w:ind w:left="0" w:firstLine="0"/>
      </w:pPr>
      <w:rPr>
        <w:rFonts w:hint="eastAsia" w:ascii="黑体" w:hAnsi="Times New Roman" w:eastAsia="黑体"/>
        <w:b w:val="0"/>
        <w:i w:val="0"/>
        <w:sz w:val="21"/>
      </w:rPr>
    </w:lvl>
    <w:lvl w:ilvl="3" w:tentative="0">
      <w:start w:val="1"/>
      <w:numFmt w:val="decimal"/>
      <w:pStyle w:val="313"/>
      <w:suff w:val="nothing"/>
      <w:lvlText w:val="%1.%2.%3.%4　"/>
      <w:lvlJc w:val="left"/>
      <w:pPr>
        <w:ind w:left="0" w:firstLine="0"/>
      </w:pPr>
      <w:rPr>
        <w:rFonts w:hint="eastAsia" w:ascii="黑体" w:hAnsi="Times New Roman" w:eastAsia="黑体"/>
        <w:b w:val="0"/>
        <w:i w:val="0"/>
        <w:sz w:val="21"/>
      </w:rPr>
    </w:lvl>
    <w:lvl w:ilvl="4" w:tentative="0">
      <w:start w:val="1"/>
      <w:numFmt w:val="decimal"/>
      <w:pStyle w:val="318"/>
      <w:suff w:val="nothing"/>
      <w:lvlText w:val="%1.%2.%3.%4.%5　"/>
      <w:lvlJc w:val="left"/>
      <w:pPr>
        <w:ind w:left="-850" w:firstLine="0"/>
      </w:pPr>
      <w:rPr>
        <w:rFonts w:hint="eastAsia" w:ascii="黑体" w:hAnsi="Times New Roman" w:eastAsia="黑体"/>
        <w:b w:val="0"/>
        <w:i w:val="0"/>
        <w:sz w:val="21"/>
      </w:rPr>
    </w:lvl>
    <w:lvl w:ilvl="5" w:tentative="0">
      <w:start w:val="1"/>
      <w:numFmt w:val="decimal"/>
      <w:pStyle w:val="324"/>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7">
    <w:nsid w:val="2A8F7113"/>
    <w:multiLevelType w:val="multilevel"/>
    <w:tmpl w:val="2A8F7113"/>
    <w:lvl w:ilvl="0" w:tentative="0">
      <w:start w:val="1"/>
      <w:numFmt w:val="upperLetter"/>
      <w:pStyle w:val="370"/>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304"/>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sz w:val="2"/>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B733A5F"/>
    <w:multiLevelType w:val="multilevel"/>
    <w:tmpl w:val="4B733A5F"/>
    <w:lvl w:ilvl="0" w:tentative="0">
      <w:start w:val="1"/>
      <w:numFmt w:val="decimal"/>
      <w:pStyle w:val="33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26"/>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31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69"/>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98"/>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41"/>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9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9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00"/>
      <w:suff w:val="nothing"/>
      <w:lvlText w:val="%1.%2.%3　"/>
      <w:lvlJc w:val="left"/>
      <w:pPr>
        <w:ind w:left="0" w:firstLine="0"/>
      </w:pPr>
      <w:rPr>
        <w:rFonts w:hint="eastAsia" w:ascii="黑体" w:hAnsi="Times New Roman" w:eastAsia="黑体"/>
        <w:b w:val="0"/>
        <w:i w:val="0"/>
        <w:sz w:val="21"/>
      </w:rPr>
    </w:lvl>
    <w:lvl w:ilvl="3" w:tentative="0">
      <w:start w:val="1"/>
      <w:numFmt w:val="decimal"/>
      <w:pStyle w:val="301"/>
      <w:suff w:val="nothing"/>
      <w:lvlText w:val="%1.%2.%3.%4　"/>
      <w:lvlJc w:val="left"/>
      <w:pPr>
        <w:ind w:left="0" w:firstLine="0"/>
      </w:pPr>
      <w:rPr>
        <w:rFonts w:hint="eastAsia" w:ascii="黑体" w:hAnsi="Times New Roman" w:eastAsia="黑体"/>
        <w:b w:val="0"/>
        <w:i w:val="0"/>
        <w:sz w:val="21"/>
      </w:rPr>
    </w:lvl>
    <w:lvl w:ilvl="4" w:tentative="0">
      <w:start w:val="1"/>
      <w:numFmt w:val="decimal"/>
      <w:pStyle w:val="302"/>
      <w:suff w:val="nothing"/>
      <w:lvlText w:val="%1.%2.%3.%4.%5　"/>
      <w:lvlJc w:val="left"/>
      <w:pPr>
        <w:ind w:left="0" w:firstLine="0"/>
      </w:pPr>
      <w:rPr>
        <w:rFonts w:hint="eastAsia" w:ascii="黑体" w:hAnsi="Times New Roman" w:eastAsia="黑体"/>
        <w:b w:val="0"/>
        <w:i w:val="0"/>
        <w:sz w:val="21"/>
      </w:rPr>
    </w:lvl>
    <w:lvl w:ilvl="5" w:tentative="0">
      <w:start w:val="1"/>
      <w:numFmt w:val="decimal"/>
      <w:pStyle w:val="303"/>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pStyle w:val="3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BF04F4"/>
    <w:multiLevelType w:val="multilevel"/>
    <w:tmpl w:val="6DBF04F4"/>
    <w:lvl w:ilvl="0" w:tentative="0">
      <w:start w:val="1"/>
      <w:numFmt w:val="none"/>
      <w:pStyle w:val="32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31"/>
      <w:suff w:val="nothing"/>
      <w:lvlText w:val="%1%2 "/>
      <w:lvlJc w:val="left"/>
      <w:pPr>
        <w:ind w:left="0" w:firstLine="0"/>
      </w:pPr>
      <w:rPr>
        <w:rFonts w:hint="eastAsia" w:ascii="黑体" w:hAnsi="Times New Roman" w:eastAsia="黑体"/>
        <w:b/>
        <w:i w:val="0"/>
        <w:sz w:val="28"/>
      </w:rPr>
    </w:lvl>
    <w:lvl w:ilvl="2" w:tentative="0">
      <w:start w:val="1"/>
      <w:numFmt w:val="decimal"/>
      <w:pStyle w:val="332"/>
      <w:suff w:val="nothing"/>
      <w:lvlText w:val="%1%2.%3　"/>
      <w:lvlJc w:val="left"/>
      <w:pPr>
        <w:ind w:left="0" w:firstLine="0"/>
      </w:pPr>
      <w:rPr>
        <w:rFonts w:hint="eastAsia" w:ascii="黑体" w:hAnsi="Times New Roman" w:eastAsia="黑体"/>
        <w:b/>
        <w:i w:val="0"/>
        <w:sz w:val="21"/>
      </w:rPr>
    </w:lvl>
    <w:lvl w:ilvl="3" w:tentative="0">
      <w:start w:val="1"/>
      <w:numFmt w:val="decimal"/>
      <w:pStyle w:val="333"/>
      <w:suff w:val="nothing"/>
      <w:lvlText w:val="%1%2.%3.%4　"/>
      <w:lvlJc w:val="left"/>
      <w:pPr>
        <w:ind w:left="0" w:firstLine="0"/>
      </w:pPr>
      <w:rPr>
        <w:rFonts w:hint="eastAsia" w:ascii="黑体" w:hAnsi="Times New Roman" w:eastAsia="黑体"/>
        <w:b/>
        <w:i w:val="0"/>
        <w:sz w:val="21"/>
      </w:rPr>
    </w:lvl>
    <w:lvl w:ilvl="4" w:tentative="0">
      <w:start w:val="1"/>
      <w:numFmt w:val="decimal"/>
      <w:pStyle w:val="334"/>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35"/>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36"/>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38"/>
      <w:lvlText w:val="    %1%8"/>
      <w:lvlJc w:val="left"/>
      <w:pPr>
        <w:tabs>
          <w:tab w:val="left" w:pos="720"/>
        </w:tabs>
        <w:ind w:left="0" w:firstLine="0"/>
      </w:pPr>
      <w:rPr>
        <w:rFonts w:hint="eastAsia" w:ascii="黑体" w:eastAsia="黑体"/>
        <w:b/>
        <w:i w:val="0"/>
        <w:sz w:val="21"/>
      </w:rPr>
    </w:lvl>
    <w:lvl w:ilvl="8" w:tentative="0">
      <w:start w:val="1"/>
      <w:numFmt w:val="decimal"/>
      <w:lvlRestart w:val="2"/>
      <w:pStyle w:val="337"/>
      <w:lvlText w:val="%2.0.%9"/>
      <w:lvlJc w:val="left"/>
      <w:pPr>
        <w:tabs>
          <w:tab w:val="left" w:pos="720"/>
        </w:tabs>
        <w:ind w:left="0" w:firstLine="0"/>
      </w:pPr>
      <w:rPr>
        <w:rFonts w:hint="eastAsia" w:ascii="黑体" w:hAnsi="华文细黑" w:eastAsia="黑体"/>
        <w:b/>
        <w:i w:val="0"/>
        <w:sz w:val="21"/>
      </w:rPr>
    </w:lvl>
  </w:abstractNum>
  <w:abstractNum w:abstractNumId="26">
    <w:nsid w:val="76933334"/>
    <w:multiLevelType w:val="multilevel"/>
    <w:tmpl w:val="76933334"/>
    <w:lvl w:ilvl="0" w:tentative="0">
      <w:start w:val="1"/>
      <w:numFmt w:val="none"/>
      <w:pStyle w:val="308"/>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6"/>
  </w:num>
  <w:num w:numId="12">
    <w:abstractNumId w:val="23"/>
  </w:num>
  <w:num w:numId="13">
    <w:abstractNumId w:val="22"/>
  </w:num>
  <w:num w:numId="14">
    <w:abstractNumId w:val="17"/>
  </w:num>
  <w:num w:numId="15">
    <w:abstractNumId w:val="26"/>
  </w:num>
  <w:num w:numId="16">
    <w:abstractNumId w:val="14"/>
  </w:num>
  <w:num w:numId="17">
    <w:abstractNumId w:val="0"/>
  </w:num>
  <w:num w:numId="18">
    <w:abstractNumId w:val="21"/>
  </w:num>
  <w:num w:numId="19">
    <w:abstractNumId w:val="13"/>
  </w:num>
  <w:num w:numId="20">
    <w:abstractNumId w:val="20"/>
  </w:num>
  <w:num w:numId="21">
    <w:abstractNumId w:val="24"/>
  </w:num>
  <w:num w:numId="22">
    <w:abstractNumId w:val="11"/>
  </w:num>
  <w:num w:numId="23">
    <w:abstractNumId w:val="19"/>
  </w:num>
  <w:num w:numId="24">
    <w:abstractNumId w:val="25"/>
  </w:num>
  <w:num w:numId="25">
    <w:abstractNumId w:val="15"/>
  </w:num>
  <w:num w:numId="26">
    <w:abstractNumId w:val="18"/>
  </w:num>
  <w:num w:numId="2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ybridDD">
    <w15:presenceInfo w15:providerId="WPS Office" w15:userId="1557339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true"/>
  <w:drawingGridHorizontalSpacing w:val="210"/>
  <w:drawingGridVerticalSpacing w:val="156"/>
  <w:noPunctuationKerning w:val="true"/>
  <w:characterSpacingControl w:val="doNotCompress"/>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NzU4YTllNTYxYjU4YWQ0ZTYyOWVlYWQ1YjE2MGIifQ=="/>
  </w:docVars>
  <w:rsids>
    <w:rsidRoot w:val="2F333FF8"/>
    <w:rsid w:val="000005BF"/>
    <w:rsid w:val="000021C5"/>
    <w:rsid w:val="00002527"/>
    <w:rsid w:val="00006548"/>
    <w:rsid w:val="00010579"/>
    <w:rsid w:val="000107B4"/>
    <w:rsid w:val="00010CAE"/>
    <w:rsid w:val="00015311"/>
    <w:rsid w:val="0001759B"/>
    <w:rsid w:val="00017D20"/>
    <w:rsid w:val="000214C2"/>
    <w:rsid w:val="00023F53"/>
    <w:rsid w:val="000265F5"/>
    <w:rsid w:val="00027BD3"/>
    <w:rsid w:val="00031BA1"/>
    <w:rsid w:val="00031EEE"/>
    <w:rsid w:val="0003373A"/>
    <w:rsid w:val="000339A5"/>
    <w:rsid w:val="000349BD"/>
    <w:rsid w:val="00035EF8"/>
    <w:rsid w:val="00036B39"/>
    <w:rsid w:val="000372EA"/>
    <w:rsid w:val="00037588"/>
    <w:rsid w:val="00037DA9"/>
    <w:rsid w:val="00040BBF"/>
    <w:rsid w:val="00043421"/>
    <w:rsid w:val="00045EB8"/>
    <w:rsid w:val="00050E91"/>
    <w:rsid w:val="0005179F"/>
    <w:rsid w:val="0005265F"/>
    <w:rsid w:val="00053CA3"/>
    <w:rsid w:val="00053FB5"/>
    <w:rsid w:val="000560E7"/>
    <w:rsid w:val="000617AE"/>
    <w:rsid w:val="00065B48"/>
    <w:rsid w:val="00065B55"/>
    <w:rsid w:val="00065E47"/>
    <w:rsid w:val="00066806"/>
    <w:rsid w:val="00072C78"/>
    <w:rsid w:val="000733A5"/>
    <w:rsid w:val="000735F2"/>
    <w:rsid w:val="00074720"/>
    <w:rsid w:val="00075CDA"/>
    <w:rsid w:val="00075DD9"/>
    <w:rsid w:val="00076D20"/>
    <w:rsid w:val="00076E6A"/>
    <w:rsid w:val="00076F59"/>
    <w:rsid w:val="0007739B"/>
    <w:rsid w:val="00082552"/>
    <w:rsid w:val="00087374"/>
    <w:rsid w:val="0009263D"/>
    <w:rsid w:val="0009271F"/>
    <w:rsid w:val="0009648F"/>
    <w:rsid w:val="000A1A7A"/>
    <w:rsid w:val="000A2AD4"/>
    <w:rsid w:val="000A33EA"/>
    <w:rsid w:val="000A568D"/>
    <w:rsid w:val="000A6E5F"/>
    <w:rsid w:val="000B6B56"/>
    <w:rsid w:val="000B6E4A"/>
    <w:rsid w:val="000B6ECB"/>
    <w:rsid w:val="000C1D3B"/>
    <w:rsid w:val="000C204C"/>
    <w:rsid w:val="000C21DC"/>
    <w:rsid w:val="000C2EFF"/>
    <w:rsid w:val="000C69DD"/>
    <w:rsid w:val="000D0636"/>
    <w:rsid w:val="000D2574"/>
    <w:rsid w:val="000D2C22"/>
    <w:rsid w:val="000D2D03"/>
    <w:rsid w:val="000D4741"/>
    <w:rsid w:val="000D5901"/>
    <w:rsid w:val="000E2B29"/>
    <w:rsid w:val="000E323C"/>
    <w:rsid w:val="000E6FBE"/>
    <w:rsid w:val="000E7B00"/>
    <w:rsid w:val="000E7B1D"/>
    <w:rsid w:val="000F1341"/>
    <w:rsid w:val="000F157E"/>
    <w:rsid w:val="000F44E2"/>
    <w:rsid w:val="000F49E7"/>
    <w:rsid w:val="000F5AFB"/>
    <w:rsid w:val="000F6F09"/>
    <w:rsid w:val="00104E97"/>
    <w:rsid w:val="00114BE1"/>
    <w:rsid w:val="00115025"/>
    <w:rsid w:val="00115915"/>
    <w:rsid w:val="00116AFE"/>
    <w:rsid w:val="00122324"/>
    <w:rsid w:val="00123BF9"/>
    <w:rsid w:val="00123E5E"/>
    <w:rsid w:val="00125CB3"/>
    <w:rsid w:val="00127602"/>
    <w:rsid w:val="00133500"/>
    <w:rsid w:val="001407A7"/>
    <w:rsid w:val="00141407"/>
    <w:rsid w:val="0014208F"/>
    <w:rsid w:val="00142755"/>
    <w:rsid w:val="001444B3"/>
    <w:rsid w:val="00144633"/>
    <w:rsid w:val="00146209"/>
    <w:rsid w:val="001517CF"/>
    <w:rsid w:val="00151B99"/>
    <w:rsid w:val="00151D32"/>
    <w:rsid w:val="001522C0"/>
    <w:rsid w:val="001530B3"/>
    <w:rsid w:val="00153116"/>
    <w:rsid w:val="00157A52"/>
    <w:rsid w:val="00160A51"/>
    <w:rsid w:val="00161FC3"/>
    <w:rsid w:val="00163665"/>
    <w:rsid w:val="00164C6D"/>
    <w:rsid w:val="00166966"/>
    <w:rsid w:val="00170B1F"/>
    <w:rsid w:val="00172236"/>
    <w:rsid w:val="001748CC"/>
    <w:rsid w:val="0017737E"/>
    <w:rsid w:val="00180447"/>
    <w:rsid w:val="00180474"/>
    <w:rsid w:val="001830DE"/>
    <w:rsid w:val="00184351"/>
    <w:rsid w:val="00190BD6"/>
    <w:rsid w:val="00194892"/>
    <w:rsid w:val="00194B33"/>
    <w:rsid w:val="00197626"/>
    <w:rsid w:val="001A1265"/>
    <w:rsid w:val="001A5BF9"/>
    <w:rsid w:val="001B017F"/>
    <w:rsid w:val="001B43FB"/>
    <w:rsid w:val="001B6558"/>
    <w:rsid w:val="001B68C4"/>
    <w:rsid w:val="001C2054"/>
    <w:rsid w:val="001C34C2"/>
    <w:rsid w:val="001C4F5F"/>
    <w:rsid w:val="001C4F78"/>
    <w:rsid w:val="001C5020"/>
    <w:rsid w:val="001C5F21"/>
    <w:rsid w:val="001C7E81"/>
    <w:rsid w:val="001D0B98"/>
    <w:rsid w:val="001D1989"/>
    <w:rsid w:val="001D300C"/>
    <w:rsid w:val="001D43BC"/>
    <w:rsid w:val="001D53A9"/>
    <w:rsid w:val="001D5AA4"/>
    <w:rsid w:val="001D5ABD"/>
    <w:rsid w:val="001D71BA"/>
    <w:rsid w:val="001E0735"/>
    <w:rsid w:val="001E0B6B"/>
    <w:rsid w:val="001E2943"/>
    <w:rsid w:val="001E3ECD"/>
    <w:rsid w:val="001E6F22"/>
    <w:rsid w:val="001F0E09"/>
    <w:rsid w:val="001F724D"/>
    <w:rsid w:val="002004A1"/>
    <w:rsid w:val="00201E62"/>
    <w:rsid w:val="0020270C"/>
    <w:rsid w:val="00205F4D"/>
    <w:rsid w:val="00207275"/>
    <w:rsid w:val="00211599"/>
    <w:rsid w:val="002136E7"/>
    <w:rsid w:val="0021471F"/>
    <w:rsid w:val="00215055"/>
    <w:rsid w:val="00215B3D"/>
    <w:rsid w:val="00216264"/>
    <w:rsid w:val="00221609"/>
    <w:rsid w:val="00221AED"/>
    <w:rsid w:val="0022350E"/>
    <w:rsid w:val="002247C3"/>
    <w:rsid w:val="0022548A"/>
    <w:rsid w:val="00226DCB"/>
    <w:rsid w:val="00226E30"/>
    <w:rsid w:val="00227E52"/>
    <w:rsid w:val="00230A43"/>
    <w:rsid w:val="00230C59"/>
    <w:rsid w:val="002310FD"/>
    <w:rsid w:val="0023126A"/>
    <w:rsid w:val="00232A23"/>
    <w:rsid w:val="002348D4"/>
    <w:rsid w:val="00234EAB"/>
    <w:rsid w:val="00235CB0"/>
    <w:rsid w:val="00241676"/>
    <w:rsid w:val="00244236"/>
    <w:rsid w:val="00244301"/>
    <w:rsid w:val="00247E6D"/>
    <w:rsid w:val="0025265A"/>
    <w:rsid w:val="00256C2B"/>
    <w:rsid w:val="00264631"/>
    <w:rsid w:val="00264FE9"/>
    <w:rsid w:val="00267674"/>
    <w:rsid w:val="002705C4"/>
    <w:rsid w:val="002712BB"/>
    <w:rsid w:val="00272E0E"/>
    <w:rsid w:val="00276057"/>
    <w:rsid w:val="00277D91"/>
    <w:rsid w:val="00281394"/>
    <w:rsid w:val="00282FBE"/>
    <w:rsid w:val="0028557F"/>
    <w:rsid w:val="00287AC2"/>
    <w:rsid w:val="00287FD8"/>
    <w:rsid w:val="00290F2A"/>
    <w:rsid w:val="002917C0"/>
    <w:rsid w:val="00291E0E"/>
    <w:rsid w:val="00292BFE"/>
    <w:rsid w:val="002938F3"/>
    <w:rsid w:val="002940ED"/>
    <w:rsid w:val="0029536B"/>
    <w:rsid w:val="00296E5B"/>
    <w:rsid w:val="00297001"/>
    <w:rsid w:val="002A03E3"/>
    <w:rsid w:val="002A07CC"/>
    <w:rsid w:val="002A1017"/>
    <w:rsid w:val="002A192C"/>
    <w:rsid w:val="002A3BE2"/>
    <w:rsid w:val="002A4DD0"/>
    <w:rsid w:val="002A6548"/>
    <w:rsid w:val="002A69C9"/>
    <w:rsid w:val="002A6B18"/>
    <w:rsid w:val="002A768D"/>
    <w:rsid w:val="002B00D4"/>
    <w:rsid w:val="002B0E1B"/>
    <w:rsid w:val="002B236F"/>
    <w:rsid w:val="002B3AF7"/>
    <w:rsid w:val="002B5DF9"/>
    <w:rsid w:val="002B76F2"/>
    <w:rsid w:val="002B778D"/>
    <w:rsid w:val="002C3BC2"/>
    <w:rsid w:val="002C590E"/>
    <w:rsid w:val="002C6C4A"/>
    <w:rsid w:val="002D0F48"/>
    <w:rsid w:val="002D1A85"/>
    <w:rsid w:val="002D24B9"/>
    <w:rsid w:val="002D2A63"/>
    <w:rsid w:val="002D3256"/>
    <w:rsid w:val="002D43C0"/>
    <w:rsid w:val="002D4B71"/>
    <w:rsid w:val="002E08C1"/>
    <w:rsid w:val="002E08FC"/>
    <w:rsid w:val="002E21B1"/>
    <w:rsid w:val="002E256F"/>
    <w:rsid w:val="002E32A4"/>
    <w:rsid w:val="002E59EC"/>
    <w:rsid w:val="002E5F3F"/>
    <w:rsid w:val="002F1862"/>
    <w:rsid w:val="002F1CC9"/>
    <w:rsid w:val="002F25ED"/>
    <w:rsid w:val="002F4CF4"/>
    <w:rsid w:val="002F660F"/>
    <w:rsid w:val="002F6765"/>
    <w:rsid w:val="002F6EEB"/>
    <w:rsid w:val="002F7C40"/>
    <w:rsid w:val="0030258C"/>
    <w:rsid w:val="0030326A"/>
    <w:rsid w:val="00303CA5"/>
    <w:rsid w:val="00311705"/>
    <w:rsid w:val="00311DBD"/>
    <w:rsid w:val="00314A7A"/>
    <w:rsid w:val="00316CBA"/>
    <w:rsid w:val="003219E2"/>
    <w:rsid w:val="003237A9"/>
    <w:rsid w:val="00324802"/>
    <w:rsid w:val="00325252"/>
    <w:rsid w:val="00325260"/>
    <w:rsid w:val="0033126B"/>
    <w:rsid w:val="00331644"/>
    <w:rsid w:val="00331FE8"/>
    <w:rsid w:val="00335CCF"/>
    <w:rsid w:val="0033623F"/>
    <w:rsid w:val="00337CA1"/>
    <w:rsid w:val="00340826"/>
    <w:rsid w:val="00343167"/>
    <w:rsid w:val="00345043"/>
    <w:rsid w:val="00345449"/>
    <w:rsid w:val="003469B8"/>
    <w:rsid w:val="00356BEA"/>
    <w:rsid w:val="00356D1E"/>
    <w:rsid w:val="00361F31"/>
    <w:rsid w:val="00362FCB"/>
    <w:rsid w:val="003637F5"/>
    <w:rsid w:val="00366B99"/>
    <w:rsid w:val="00375D08"/>
    <w:rsid w:val="00376520"/>
    <w:rsid w:val="003805FF"/>
    <w:rsid w:val="0038270B"/>
    <w:rsid w:val="00382FF0"/>
    <w:rsid w:val="003844B6"/>
    <w:rsid w:val="003846F3"/>
    <w:rsid w:val="00385845"/>
    <w:rsid w:val="00391C93"/>
    <w:rsid w:val="00392238"/>
    <w:rsid w:val="00392342"/>
    <w:rsid w:val="00392ECC"/>
    <w:rsid w:val="00393A70"/>
    <w:rsid w:val="00395171"/>
    <w:rsid w:val="003970DD"/>
    <w:rsid w:val="00397925"/>
    <w:rsid w:val="003A407F"/>
    <w:rsid w:val="003A4F7B"/>
    <w:rsid w:val="003A6FD5"/>
    <w:rsid w:val="003B2E71"/>
    <w:rsid w:val="003B4CF3"/>
    <w:rsid w:val="003B5AB4"/>
    <w:rsid w:val="003B65E2"/>
    <w:rsid w:val="003B6F5C"/>
    <w:rsid w:val="003B7E82"/>
    <w:rsid w:val="003B7F54"/>
    <w:rsid w:val="003C0FEB"/>
    <w:rsid w:val="003C44EB"/>
    <w:rsid w:val="003C4805"/>
    <w:rsid w:val="003C5C82"/>
    <w:rsid w:val="003C7E4E"/>
    <w:rsid w:val="003C7F27"/>
    <w:rsid w:val="003D0E8A"/>
    <w:rsid w:val="003D17FE"/>
    <w:rsid w:val="003D2D25"/>
    <w:rsid w:val="003D46E9"/>
    <w:rsid w:val="003D505C"/>
    <w:rsid w:val="003D61FE"/>
    <w:rsid w:val="003D636C"/>
    <w:rsid w:val="003E0573"/>
    <w:rsid w:val="003E2E66"/>
    <w:rsid w:val="003E300F"/>
    <w:rsid w:val="003E4C2E"/>
    <w:rsid w:val="003E5CE5"/>
    <w:rsid w:val="003E65B2"/>
    <w:rsid w:val="003E7CE2"/>
    <w:rsid w:val="003F1650"/>
    <w:rsid w:val="003F2DA8"/>
    <w:rsid w:val="003F365D"/>
    <w:rsid w:val="003F3F2E"/>
    <w:rsid w:val="003F41AB"/>
    <w:rsid w:val="003F46C0"/>
    <w:rsid w:val="003F582E"/>
    <w:rsid w:val="003F603C"/>
    <w:rsid w:val="003F75B0"/>
    <w:rsid w:val="003F764E"/>
    <w:rsid w:val="00405B77"/>
    <w:rsid w:val="00406B4F"/>
    <w:rsid w:val="00406CC1"/>
    <w:rsid w:val="004112B7"/>
    <w:rsid w:val="0041207A"/>
    <w:rsid w:val="00412164"/>
    <w:rsid w:val="00412AC8"/>
    <w:rsid w:val="004150AF"/>
    <w:rsid w:val="00421C77"/>
    <w:rsid w:val="00427B91"/>
    <w:rsid w:val="00430291"/>
    <w:rsid w:val="0043304E"/>
    <w:rsid w:val="00434D38"/>
    <w:rsid w:val="00436ECC"/>
    <w:rsid w:val="004414E6"/>
    <w:rsid w:val="00445711"/>
    <w:rsid w:val="00447DDB"/>
    <w:rsid w:val="00450236"/>
    <w:rsid w:val="00451AE6"/>
    <w:rsid w:val="004548A9"/>
    <w:rsid w:val="00454E9B"/>
    <w:rsid w:val="0046160C"/>
    <w:rsid w:val="004619AC"/>
    <w:rsid w:val="00463A10"/>
    <w:rsid w:val="0046437F"/>
    <w:rsid w:val="00465073"/>
    <w:rsid w:val="00465B7B"/>
    <w:rsid w:val="004668AD"/>
    <w:rsid w:val="0046699C"/>
    <w:rsid w:val="00466FF2"/>
    <w:rsid w:val="00467339"/>
    <w:rsid w:val="004714B9"/>
    <w:rsid w:val="0047356A"/>
    <w:rsid w:val="00474145"/>
    <w:rsid w:val="004745E2"/>
    <w:rsid w:val="00477D9A"/>
    <w:rsid w:val="004826C9"/>
    <w:rsid w:val="00482B96"/>
    <w:rsid w:val="00482FCD"/>
    <w:rsid w:val="00483358"/>
    <w:rsid w:val="0048522D"/>
    <w:rsid w:val="0048668C"/>
    <w:rsid w:val="00486D3D"/>
    <w:rsid w:val="004878D0"/>
    <w:rsid w:val="00490088"/>
    <w:rsid w:val="0049063E"/>
    <w:rsid w:val="004912C6"/>
    <w:rsid w:val="0049622C"/>
    <w:rsid w:val="00497D7D"/>
    <w:rsid w:val="00497F00"/>
    <w:rsid w:val="004A216B"/>
    <w:rsid w:val="004A3243"/>
    <w:rsid w:val="004B2F1C"/>
    <w:rsid w:val="004C06B4"/>
    <w:rsid w:val="004C1C92"/>
    <w:rsid w:val="004C5B0C"/>
    <w:rsid w:val="004C6B1F"/>
    <w:rsid w:val="004C7AE5"/>
    <w:rsid w:val="004D0182"/>
    <w:rsid w:val="004D2D13"/>
    <w:rsid w:val="004D338E"/>
    <w:rsid w:val="004D3767"/>
    <w:rsid w:val="004D55C7"/>
    <w:rsid w:val="004D6C03"/>
    <w:rsid w:val="004E6E84"/>
    <w:rsid w:val="004F23E3"/>
    <w:rsid w:val="004F5EB5"/>
    <w:rsid w:val="004F7379"/>
    <w:rsid w:val="004F74CD"/>
    <w:rsid w:val="004F75B8"/>
    <w:rsid w:val="004F7BC6"/>
    <w:rsid w:val="005033D0"/>
    <w:rsid w:val="005043F4"/>
    <w:rsid w:val="0050545B"/>
    <w:rsid w:val="00505515"/>
    <w:rsid w:val="005055A3"/>
    <w:rsid w:val="00505EA5"/>
    <w:rsid w:val="00506EB4"/>
    <w:rsid w:val="005072EF"/>
    <w:rsid w:val="00511B09"/>
    <w:rsid w:val="005134E3"/>
    <w:rsid w:val="00515AC9"/>
    <w:rsid w:val="005175BF"/>
    <w:rsid w:val="00517D40"/>
    <w:rsid w:val="00517FBF"/>
    <w:rsid w:val="00520DEA"/>
    <w:rsid w:val="00521E61"/>
    <w:rsid w:val="00523BDD"/>
    <w:rsid w:val="00524504"/>
    <w:rsid w:val="005253F0"/>
    <w:rsid w:val="005272AE"/>
    <w:rsid w:val="00531E21"/>
    <w:rsid w:val="005322CC"/>
    <w:rsid w:val="00532706"/>
    <w:rsid w:val="00532D32"/>
    <w:rsid w:val="0053303D"/>
    <w:rsid w:val="00534928"/>
    <w:rsid w:val="00550DC1"/>
    <w:rsid w:val="00551CB3"/>
    <w:rsid w:val="00554956"/>
    <w:rsid w:val="0055586D"/>
    <w:rsid w:val="005565B0"/>
    <w:rsid w:val="005573EE"/>
    <w:rsid w:val="00561DE9"/>
    <w:rsid w:val="00562526"/>
    <w:rsid w:val="00567BFC"/>
    <w:rsid w:val="00573966"/>
    <w:rsid w:val="00573CAA"/>
    <w:rsid w:val="00575C35"/>
    <w:rsid w:val="00580907"/>
    <w:rsid w:val="005926F5"/>
    <w:rsid w:val="005929DF"/>
    <w:rsid w:val="00596BBE"/>
    <w:rsid w:val="005A0A1B"/>
    <w:rsid w:val="005A35D5"/>
    <w:rsid w:val="005A3DAB"/>
    <w:rsid w:val="005A406C"/>
    <w:rsid w:val="005A5530"/>
    <w:rsid w:val="005A66B6"/>
    <w:rsid w:val="005B4730"/>
    <w:rsid w:val="005B6BE7"/>
    <w:rsid w:val="005C0272"/>
    <w:rsid w:val="005C46A1"/>
    <w:rsid w:val="005D203A"/>
    <w:rsid w:val="005D38C2"/>
    <w:rsid w:val="005D4A1F"/>
    <w:rsid w:val="005D5966"/>
    <w:rsid w:val="005D77A5"/>
    <w:rsid w:val="005E2D7E"/>
    <w:rsid w:val="005E2EA6"/>
    <w:rsid w:val="005E3800"/>
    <w:rsid w:val="005E5F6B"/>
    <w:rsid w:val="005F3202"/>
    <w:rsid w:val="00601445"/>
    <w:rsid w:val="00601663"/>
    <w:rsid w:val="006020E9"/>
    <w:rsid w:val="00611BD0"/>
    <w:rsid w:val="006124D1"/>
    <w:rsid w:val="0061695B"/>
    <w:rsid w:val="006202DC"/>
    <w:rsid w:val="00620892"/>
    <w:rsid w:val="00623F26"/>
    <w:rsid w:val="00625F37"/>
    <w:rsid w:val="00630366"/>
    <w:rsid w:val="00630EC5"/>
    <w:rsid w:val="00634BBD"/>
    <w:rsid w:val="006377EF"/>
    <w:rsid w:val="00642493"/>
    <w:rsid w:val="00645B9C"/>
    <w:rsid w:val="00646F18"/>
    <w:rsid w:val="0065094C"/>
    <w:rsid w:val="006518A3"/>
    <w:rsid w:val="00651992"/>
    <w:rsid w:val="00651C5F"/>
    <w:rsid w:val="006565F7"/>
    <w:rsid w:val="00657590"/>
    <w:rsid w:val="00660FE9"/>
    <w:rsid w:val="00661598"/>
    <w:rsid w:val="00663812"/>
    <w:rsid w:val="00664BCC"/>
    <w:rsid w:val="00666471"/>
    <w:rsid w:val="0066754E"/>
    <w:rsid w:val="00670627"/>
    <w:rsid w:val="00673733"/>
    <w:rsid w:val="00674639"/>
    <w:rsid w:val="0067512D"/>
    <w:rsid w:val="00677A77"/>
    <w:rsid w:val="00677E34"/>
    <w:rsid w:val="00681844"/>
    <w:rsid w:val="00681A19"/>
    <w:rsid w:val="00682B22"/>
    <w:rsid w:val="0068313E"/>
    <w:rsid w:val="006840F0"/>
    <w:rsid w:val="0068581C"/>
    <w:rsid w:val="00686D7F"/>
    <w:rsid w:val="00691858"/>
    <w:rsid w:val="00692313"/>
    <w:rsid w:val="00692EF9"/>
    <w:rsid w:val="006930B0"/>
    <w:rsid w:val="00694206"/>
    <w:rsid w:val="00694463"/>
    <w:rsid w:val="006A01D7"/>
    <w:rsid w:val="006A0E1C"/>
    <w:rsid w:val="006A0E72"/>
    <w:rsid w:val="006A1047"/>
    <w:rsid w:val="006A10F2"/>
    <w:rsid w:val="006A4D7D"/>
    <w:rsid w:val="006A56FC"/>
    <w:rsid w:val="006B097B"/>
    <w:rsid w:val="006B0D8A"/>
    <w:rsid w:val="006B3E4B"/>
    <w:rsid w:val="006B643E"/>
    <w:rsid w:val="006D07EC"/>
    <w:rsid w:val="006D0BA7"/>
    <w:rsid w:val="006D12A2"/>
    <w:rsid w:val="006D1FE9"/>
    <w:rsid w:val="006D4BBD"/>
    <w:rsid w:val="006D5655"/>
    <w:rsid w:val="006D56ED"/>
    <w:rsid w:val="006D6D2B"/>
    <w:rsid w:val="006E2E24"/>
    <w:rsid w:val="006E59E5"/>
    <w:rsid w:val="006E6C83"/>
    <w:rsid w:val="006E740A"/>
    <w:rsid w:val="006E7E4F"/>
    <w:rsid w:val="006F0C51"/>
    <w:rsid w:val="006F0DCD"/>
    <w:rsid w:val="006F1DE7"/>
    <w:rsid w:val="006F1FF9"/>
    <w:rsid w:val="006F3DB5"/>
    <w:rsid w:val="006F647F"/>
    <w:rsid w:val="00700E83"/>
    <w:rsid w:val="0070112E"/>
    <w:rsid w:val="00702A0D"/>
    <w:rsid w:val="00703D41"/>
    <w:rsid w:val="007064A5"/>
    <w:rsid w:val="00710E7C"/>
    <w:rsid w:val="007133B0"/>
    <w:rsid w:val="007136EA"/>
    <w:rsid w:val="007141B1"/>
    <w:rsid w:val="00714EC7"/>
    <w:rsid w:val="00715BD0"/>
    <w:rsid w:val="00716E1C"/>
    <w:rsid w:val="007207F2"/>
    <w:rsid w:val="00721BB0"/>
    <w:rsid w:val="00722D7C"/>
    <w:rsid w:val="00723462"/>
    <w:rsid w:val="007237AD"/>
    <w:rsid w:val="00727842"/>
    <w:rsid w:val="007348B9"/>
    <w:rsid w:val="0073641E"/>
    <w:rsid w:val="007434E4"/>
    <w:rsid w:val="00743819"/>
    <w:rsid w:val="00743CC7"/>
    <w:rsid w:val="007456DA"/>
    <w:rsid w:val="00746AD1"/>
    <w:rsid w:val="0074732A"/>
    <w:rsid w:val="007608D6"/>
    <w:rsid w:val="0076364A"/>
    <w:rsid w:val="00764998"/>
    <w:rsid w:val="00766A23"/>
    <w:rsid w:val="00766B0F"/>
    <w:rsid w:val="00767654"/>
    <w:rsid w:val="007676C9"/>
    <w:rsid w:val="00767B2F"/>
    <w:rsid w:val="00773532"/>
    <w:rsid w:val="00773A5E"/>
    <w:rsid w:val="00774F61"/>
    <w:rsid w:val="00776408"/>
    <w:rsid w:val="00776DA0"/>
    <w:rsid w:val="00777658"/>
    <w:rsid w:val="0077795E"/>
    <w:rsid w:val="00777BB2"/>
    <w:rsid w:val="00781585"/>
    <w:rsid w:val="0078233D"/>
    <w:rsid w:val="00782D8A"/>
    <w:rsid w:val="00786E86"/>
    <w:rsid w:val="00792DBE"/>
    <w:rsid w:val="00795E45"/>
    <w:rsid w:val="007968C4"/>
    <w:rsid w:val="00797211"/>
    <w:rsid w:val="007A074B"/>
    <w:rsid w:val="007A0A68"/>
    <w:rsid w:val="007A5405"/>
    <w:rsid w:val="007A6E9E"/>
    <w:rsid w:val="007B140D"/>
    <w:rsid w:val="007B3C19"/>
    <w:rsid w:val="007B6554"/>
    <w:rsid w:val="007B7492"/>
    <w:rsid w:val="007C23A7"/>
    <w:rsid w:val="007C284F"/>
    <w:rsid w:val="007C4FCE"/>
    <w:rsid w:val="007D0B04"/>
    <w:rsid w:val="007D258C"/>
    <w:rsid w:val="007D2FAA"/>
    <w:rsid w:val="007D482B"/>
    <w:rsid w:val="007D6A6E"/>
    <w:rsid w:val="007D7E16"/>
    <w:rsid w:val="007E0206"/>
    <w:rsid w:val="007E0275"/>
    <w:rsid w:val="007E0844"/>
    <w:rsid w:val="007E1AEC"/>
    <w:rsid w:val="007E2AAF"/>
    <w:rsid w:val="007E3DBB"/>
    <w:rsid w:val="007E3F4F"/>
    <w:rsid w:val="007E50F3"/>
    <w:rsid w:val="007F1978"/>
    <w:rsid w:val="007F24FE"/>
    <w:rsid w:val="007F29C4"/>
    <w:rsid w:val="007F49A4"/>
    <w:rsid w:val="007F5BD8"/>
    <w:rsid w:val="007F69B9"/>
    <w:rsid w:val="00800F2D"/>
    <w:rsid w:val="0080465D"/>
    <w:rsid w:val="008058E0"/>
    <w:rsid w:val="0080693B"/>
    <w:rsid w:val="00811C33"/>
    <w:rsid w:val="00817078"/>
    <w:rsid w:val="00824CAE"/>
    <w:rsid w:val="00831BC5"/>
    <w:rsid w:val="008322D6"/>
    <w:rsid w:val="00837F5F"/>
    <w:rsid w:val="00841720"/>
    <w:rsid w:val="00846D16"/>
    <w:rsid w:val="008516FC"/>
    <w:rsid w:val="008519B8"/>
    <w:rsid w:val="00852FD6"/>
    <w:rsid w:val="008540D6"/>
    <w:rsid w:val="00856A6A"/>
    <w:rsid w:val="0085722E"/>
    <w:rsid w:val="0085753E"/>
    <w:rsid w:val="00860875"/>
    <w:rsid w:val="00862997"/>
    <w:rsid w:val="00863677"/>
    <w:rsid w:val="00864595"/>
    <w:rsid w:val="00864CE3"/>
    <w:rsid w:val="0086558F"/>
    <w:rsid w:val="0086798F"/>
    <w:rsid w:val="00867C2D"/>
    <w:rsid w:val="008708FD"/>
    <w:rsid w:val="00871B03"/>
    <w:rsid w:val="00874D79"/>
    <w:rsid w:val="00875355"/>
    <w:rsid w:val="00875CE2"/>
    <w:rsid w:val="00882C11"/>
    <w:rsid w:val="008865DB"/>
    <w:rsid w:val="00890DA1"/>
    <w:rsid w:val="00891407"/>
    <w:rsid w:val="00892518"/>
    <w:rsid w:val="00893190"/>
    <w:rsid w:val="00893A3B"/>
    <w:rsid w:val="00895446"/>
    <w:rsid w:val="0089570A"/>
    <w:rsid w:val="0089709D"/>
    <w:rsid w:val="00897608"/>
    <w:rsid w:val="00897794"/>
    <w:rsid w:val="008A0983"/>
    <w:rsid w:val="008A24BF"/>
    <w:rsid w:val="008A337C"/>
    <w:rsid w:val="008A5A5D"/>
    <w:rsid w:val="008B4096"/>
    <w:rsid w:val="008B4E5A"/>
    <w:rsid w:val="008B5096"/>
    <w:rsid w:val="008C0296"/>
    <w:rsid w:val="008C4D51"/>
    <w:rsid w:val="008C5347"/>
    <w:rsid w:val="008D2560"/>
    <w:rsid w:val="008D383F"/>
    <w:rsid w:val="008E1AE0"/>
    <w:rsid w:val="008E351F"/>
    <w:rsid w:val="008E4A74"/>
    <w:rsid w:val="008E7259"/>
    <w:rsid w:val="008E7E86"/>
    <w:rsid w:val="008F5E97"/>
    <w:rsid w:val="008F7271"/>
    <w:rsid w:val="008F7A1B"/>
    <w:rsid w:val="00901DA3"/>
    <w:rsid w:val="00902903"/>
    <w:rsid w:val="00903906"/>
    <w:rsid w:val="00905B9E"/>
    <w:rsid w:val="00910B2C"/>
    <w:rsid w:val="0091180B"/>
    <w:rsid w:val="00911E1D"/>
    <w:rsid w:val="00912CF3"/>
    <w:rsid w:val="0091439C"/>
    <w:rsid w:val="00914628"/>
    <w:rsid w:val="0091784D"/>
    <w:rsid w:val="0092225E"/>
    <w:rsid w:val="0092238A"/>
    <w:rsid w:val="00922B56"/>
    <w:rsid w:val="00922F6C"/>
    <w:rsid w:val="0092329C"/>
    <w:rsid w:val="009242EB"/>
    <w:rsid w:val="009252AE"/>
    <w:rsid w:val="0092567A"/>
    <w:rsid w:val="00925D07"/>
    <w:rsid w:val="0092609D"/>
    <w:rsid w:val="0092779C"/>
    <w:rsid w:val="00927899"/>
    <w:rsid w:val="009303FB"/>
    <w:rsid w:val="00933527"/>
    <w:rsid w:val="00933FD4"/>
    <w:rsid w:val="0093499C"/>
    <w:rsid w:val="00936C3D"/>
    <w:rsid w:val="00940739"/>
    <w:rsid w:val="00940B5F"/>
    <w:rsid w:val="00940C73"/>
    <w:rsid w:val="00943CCA"/>
    <w:rsid w:val="009471E6"/>
    <w:rsid w:val="0095236E"/>
    <w:rsid w:val="00953184"/>
    <w:rsid w:val="009535DF"/>
    <w:rsid w:val="0095659D"/>
    <w:rsid w:val="009600A6"/>
    <w:rsid w:val="00961E93"/>
    <w:rsid w:val="00962055"/>
    <w:rsid w:val="00962113"/>
    <w:rsid w:val="009631F6"/>
    <w:rsid w:val="00963611"/>
    <w:rsid w:val="00966C27"/>
    <w:rsid w:val="009676B1"/>
    <w:rsid w:val="00970186"/>
    <w:rsid w:val="009721AF"/>
    <w:rsid w:val="009722C3"/>
    <w:rsid w:val="0097293A"/>
    <w:rsid w:val="00973C73"/>
    <w:rsid w:val="00985543"/>
    <w:rsid w:val="009856D7"/>
    <w:rsid w:val="00990211"/>
    <w:rsid w:val="00990231"/>
    <w:rsid w:val="00990CED"/>
    <w:rsid w:val="00991615"/>
    <w:rsid w:val="0099165D"/>
    <w:rsid w:val="009919B8"/>
    <w:rsid w:val="00992FE4"/>
    <w:rsid w:val="00995610"/>
    <w:rsid w:val="009962F4"/>
    <w:rsid w:val="009A17AB"/>
    <w:rsid w:val="009A1C75"/>
    <w:rsid w:val="009A2C2B"/>
    <w:rsid w:val="009B50A9"/>
    <w:rsid w:val="009C0704"/>
    <w:rsid w:val="009C5540"/>
    <w:rsid w:val="009C682F"/>
    <w:rsid w:val="009D19E4"/>
    <w:rsid w:val="009D27E9"/>
    <w:rsid w:val="009E0625"/>
    <w:rsid w:val="009E083E"/>
    <w:rsid w:val="009E2343"/>
    <w:rsid w:val="009E651F"/>
    <w:rsid w:val="009E723F"/>
    <w:rsid w:val="009E737F"/>
    <w:rsid w:val="009F25A0"/>
    <w:rsid w:val="009F2D77"/>
    <w:rsid w:val="009F5A08"/>
    <w:rsid w:val="009F5C97"/>
    <w:rsid w:val="009F7CDF"/>
    <w:rsid w:val="00A0000F"/>
    <w:rsid w:val="00A030BB"/>
    <w:rsid w:val="00A03641"/>
    <w:rsid w:val="00A03E73"/>
    <w:rsid w:val="00A061AB"/>
    <w:rsid w:val="00A0738A"/>
    <w:rsid w:val="00A138B3"/>
    <w:rsid w:val="00A14B20"/>
    <w:rsid w:val="00A207F5"/>
    <w:rsid w:val="00A251FA"/>
    <w:rsid w:val="00A266AE"/>
    <w:rsid w:val="00A31A77"/>
    <w:rsid w:val="00A329C9"/>
    <w:rsid w:val="00A33001"/>
    <w:rsid w:val="00A342E2"/>
    <w:rsid w:val="00A35C5B"/>
    <w:rsid w:val="00A40CF5"/>
    <w:rsid w:val="00A41670"/>
    <w:rsid w:val="00A43B2D"/>
    <w:rsid w:val="00A44B9C"/>
    <w:rsid w:val="00A470A7"/>
    <w:rsid w:val="00A473CC"/>
    <w:rsid w:val="00A47411"/>
    <w:rsid w:val="00A5124A"/>
    <w:rsid w:val="00A56322"/>
    <w:rsid w:val="00A56E7C"/>
    <w:rsid w:val="00A57415"/>
    <w:rsid w:val="00A6146D"/>
    <w:rsid w:val="00A61988"/>
    <w:rsid w:val="00A7322A"/>
    <w:rsid w:val="00A82B2D"/>
    <w:rsid w:val="00A832D8"/>
    <w:rsid w:val="00A838EB"/>
    <w:rsid w:val="00A83A8B"/>
    <w:rsid w:val="00A847D0"/>
    <w:rsid w:val="00A8689C"/>
    <w:rsid w:val="00A87239"/>
    <w:rsid w:val="00A87389"/>
    <w:rsid w:val="00A8763F"/>
    <w:rsid w:val="00A909CB"/>
    <w:rsid w:val="00A9283B"/>
    <w:rsid w:val="00A935EB"/>
    <w:rsid w:val="00A93857"/>
    <w:rsid w:val="00A94542"/>
    <w:rsid w:val="00AA2113"/>
    <w:rsid w:val="00AA21CF"/>
    <w:rsid w:val="00AA22FC"/>
    <w:rsid w:val="00AA3C6B"/>
    <w:rsid w:val="00AA4903"/>
    <w:rsid w:val="00AA4BDA"/>
    <w:rsid w:val="00AA7F89"/>
    <w:rsid w:val="00AB0037"/>
    <w:rsid w:val="00AB128F"/>
    <w:rsid w:val="00AB12B4"/>
    <w:rsid w:val="00AB2752"/>
    <w:rsid w:val="00AB521F"/>
    <w:rsid w:val="00AB7B85"/>
    <w:rsid w:val="00AC06BB"/>
    <w:rsid w:val="00AC2B76"/>
    <w:rsid w:val="00AC3ACC"/>
    <w:rsid w:val="00AC3C64"/>
    <w:rsid w:val="00AC474D"/>
    <w:rsid w:val="00AD0D5D"/>
    <w:rsid w:val="00AD1434"/>
    <w:rsid w:val="00AD2F5A"/>
    <w:rsid w:val="00AD5FD9"/>
    <w:rsid w:val="00AD68CB"/>
    <w:rsid w:val="00AD7ECC"/>
    <w:rsid w:val="00AE0645"/>
    <w:rsid w:val="00AE108D"/>
    <w:rsid w:val="00AE1FF4"/>
    <w:rsid w:val="00AE301E"/>
    <w:rsid w:val="00AE31A7"/>
    <w:rsid w:val="00AE3FF9"/>
    <w:rsid w:val="00AE4A0E"/>
    <w:rsid w:val="00AE4DB3"/>
    <w:rsid w:val="00AE547B"/>
    <w:rsid w:val="00AE68A7"/>
    <w:rsid w:val="00AE6D10"/>
    <w:rsid w:val="00AF1BDF"/>
    <w:rsid w:val="00AF299D"/>
    <w:rsid w:val="00AF2B0D"/>
    <w:rsid w:val="00AF2DD6"/>
    <w:rsid w:val="00B009E4"/>
    <w:rsid w:val="00B01D8B"/>
    <w:rsid w:val="00B0338D"/>
    <w:rsid w:val="00B04731"/>
    <w:rsid w:val="00B0682B"/>
    <w:rsid w:val="00B06B22"/>
    <w:rsid w:val="00B06F9F"/>
    <w:rsid w:val="00B121B1"/>
    <w:rsid w:val="00B13E76"/>
    <w:rsid w:val="00B20442"/>
    <w:rsid w:val="00B226E1"/>
    <w:rsid w:val="00B23075"/>
    <w:rsid w:val="00B24CF2"/>
    <w:rsid w:val="00B25AAE"/>
    <w:rsid w:val="00B2739C"/>
    <w:rsid w:val="00B37BED"/>
    <w:rsid w:val="00B37C0E"/>
    <w:rsid w:val="00B40AE1"/>
    <w:rsid w:val="00B4309E"/>
    <w:rsid w:val="00B44EE8"/>
    <w:rsid w:val="00B45057"/>
    <w:rsid w:val="00B454CA"/>
    <w:rsid w:val="00B45B68"/>
    <w:rsid w:val="00B50E2A"/>
    <w:rsid w:val="00B5356F"/>
    <w:rsid w:val="00B546D8"/>
    <w:rsid w:val="00B55639"/>
    <w:rsid w:val="00B55871"/>
    <w:rsid w:val="00B55E0B"/>
    <w:rsid w:val="00B56276"/>
    <w:rsid w:val="00B565EB"/>
    <w:rsid w:val="00B60772"/>
    <w:rsid w:val="00B614B1"/>
    <w:rsid w:val="00B668EA"/>
    <w:rsid w:val="00B67F49"/>
    <w:rsid w:val="00B72BDE"/>
    <w:rsid w:val="00B730DA"/>
    <w:rsid w:val="00B74D02"/>
    <w:rsid w:val="00B807AF"/>
    <w:rsid w:val="00B8547E"/>
    <w:rsid w:val="00B85F7D"/>
    <w:rsid w:val="00B90349"/>
    <w:rsid w:val="00B94716"/>
    <w:rsid w:val="00B96133"/>
    <w:rsid w:val="00B96AC0"/>
    <w:rsid w:val="00BA14DA"/>
    <w:rsid w:val="00BB0CEA"/>
    <w:rsid w:val="00BB20A5"/>
    <w:rsid w:val="00BB4098"/>
    <w:rsid w:val="00BB4374"/>
    <w:rsid w:val="00BB5386"/>
    <w:rsid w:val="00BB5BDE"/>
    <w:rsid w:val="00BC34C5"/>
    <w:rsid w:val="00BC37E9"/>
    <w:rsid w:val="00BC6C4C"/>
    <w:rsid w:val="00BC7BBE"/>
    <w:rsid w:val="00BD0251"/>
    <w:rsid w:val="00BD4414"/>
    <w:rsid w:val="00BD577C"/>
    <w:rsid w:val="00BD6909"/>
    <w:rsid w:val="00BD7485"/>
    <w:rsid w:val="00BE027D"/>
    <w:rsid w:val="00BE0824"/>
    <w:rsid w:val="00BE1B9E"/>
    <w:rsid w:val="00BE208E"/>
    <w:rsid w:val="00BE3132"/>
    <w:rsid w:val="00BE3D2F"/>
    <w:rsid w:val="00BE6854"/>
    <w:rsid w:val="00BE799A"/>
    <w:rsid w:val="00BF298D"/>
    <w:rsid w:val="00BF3DB8"/>
    <w:rsid w:val="00BF4EDF"/>
    <w:rsid w:val="00BF533F"/>
    <w:rsid w:val="00BF659B"/>
    <w:rsid w:val="00BF6B8A"/>
    <w:rsid w:val="00C0107F"/>
    <w:rsid w:val="00C0143C"/>
    <w:rsid w:val="00C03CD8"/>
    <w:rsid w:val="00C048C5"/>
    <w:rsid w:val="00C0738C"/>
    <w:rsid w:val="00C10216"/>
    <w:rsid w:val="00C12F1C"/>
    <w:rsid w:val="00C13373"/>
    <w:rsid w:val="00C14DED"/>
    <w:rsid w:val="00C1618A"/>
    <w:rsid w:val="00C21ABC"/>
    <w:rsid w:val="00C22264"/>
    <w:rsid w:val="00C231D9"/>
    <w:rsid w:val="00C23F30"/>
    <w:rsid w:val="00C241EB"/>
    <w:rsid w:val="00C25749"/>
    <w:rsid w:val="00C26D5A"/>
    <w:rsid w:val="00C26FF1"/>
    <w:rsid w:val="00C3089F"/>
    <w:rsid w:val="00C352FB"/>
    <w:rsid w:val="00C3633B"/>
    <w:rsid w:val="00C37A9F"/>
    <w:rsid w:val="00C40952"/>
    <w:rsid w:val="00C417D1"/>
    <w:rsid w:val="00C42E65"/>
    <w:rsid w:val="00C45BE7"/>
    <w:rsid w:val="00C45E4F"/>
    <w:rsid w:val="00C46A0E"/>
    <w:rsid w:val="00C50707"/>
    <w:rsid w:val="00C519ED"/>
    <w:rsid w:val="00C51C9F"/>
    <w:rsid w:val="00C61C8F"/>
    <w:rsid w:val="00C62428"/>
    <w:rsid w:val="00C624D3"/>
    <w:rsid w:val="00C62EA9"/>
    <w:rsid w:val="00C72837"/>
    <w:rsid w:val="00C7294C"/>
    <w:rsid w:val="00C73911"/>
    <w:rsid w:val="00C7455A"/>
    <w:rsid w:val="00C74CEF"/>
    <w:rsid w:val="00C76380"/>
    <w:rsid w:val="00C7721B"/>
    <w:rsid w:val="00C80B64"/>
    <w:rsid w:val="00C8240E"/>
    <w:rsid w:val="00C825D9"/>
    <w:rsid w:val="00C838AF"/>
    <w:rsid w:val="00C919B3"/>
    <w:rsid w:val="00C91D51"/>
    <w:rsid w:val="00C92B0A"/>
    <w:rsid w:val="00C92E82"/>
    <w:rsid w:val="00CA1496"/>
    <w:rsid w:val="00CA582E"/>
    <w:rsid w:val="00CA612B"/>
    <w:rsid w:val="00CA6155"/>
    <w:rsid w:val="00CA6A4E"/>
    <w:rsid w:val="00CA6F81"/>
    <w:rsid w:val="00CB055D"/>
    <w:rsid w:val="00CB4699"/>
    <w:rsid w:val="00CB542E"/>
    <w:rsid w:val="00CB5BB7"/>
    <w:rsid w:val="00CB7AB4"/>
    <w:rsid w:val="00CC0150"/>
    <w:rsid w:val="00CC0C69"/>
    <w:rsid w:val="00CC19EC"/>
    <w:rsid w:val="00CC2022"/>
    <w:rsid w:val="00CC7802"/>
    <w:rsid w:val="00CE0378"/>
    <w:rsid w:val="00CE0A10"/>
    <w:rsid w:val="00CE0B39"/>
    <w:rsid w:val="00CE0BAE"/>
    <w:rsid w:val="00CE3C0E"/>
    <w:rsid w:val="00CE3C17"/>
    <w:rsid w:val="00CE3E6A"/>
    <w:rsid w:val="00CE5619"/>
    <w:rsid w:val="00CE6516"/>
    <w:rsid w:val="00CE75F2"/>
    <w:rsid w:val="00CF1D89"/>
    <w:rsid w:val="00CF740D"/>
    <w:rsid w:val="00CF7543"/>
    <w:rsid w:val="00D1065B"/>
    <w:rsid w:val="00D10DCB"/>
    <w:rsid w:val="00D10F52"/>
    <w:rsid w:val="00D113A0"/>
    <w:rsid w:val="00D12769"/>
    <w:rsid w:val="00D13173"/>
    <w:rsid w:val="00D15863"/>
    <w:rsid w:val="00D200A4"/>
    <w:rsid w:val="00D20260"/>
    <w:rsid w:val="00D20985"/>
    <w:rsid w:val="00D21575"/>
    <w:rsid w:val="00D2429D"/>
    <w:rsid w:val="00D32102"/>
    <w:rsid w:val="00D332BE"/>
    <w:rsid w:val="00D37422"/>
    <w:rsid w:val="00D41FA1"/>
    <w:rsid w:val="00D45E77"/>
    <w:rsid w:val="00D45F2F"/>
    <w:rsid w:val="00D47BBE"/>
    <w:rsid w:val="00D5182C"/>
    <w:rsid w:val="00D56DB0"/>
    <w:rsid w:val="00D57919"/>
    <w:rsid w:val="00D679FB"/>
    <w:rsid w:val="00D70105"/>
    <w:rsid w:val="00D705F9"/>
    <w:rsid w:val="00D72D1A"/>
    <w:rsid w:val="00D77681"/>
    <w:rsid w:val="00D80FD3"/>
    <w:rsid w:val="00D82694"/>
    <w:rsid w:val="00D8349F"/>
    <w:rsid w:val="00D85AC1"/>
    <w:rsid w:val="00D9003B"/>
    <w:rsid w:val="00D947F6"/>
    <w:rsid w:val="00D97107"/>
    <w:rsid w:val="00DA2B97"/>
    <w:rsid w:val="00DA7975"/>
    <w:rsid w:val="00DB2003"/>
    <w:rsid w:val="00DB668C"/>
    <w:rsid w:val="00DB79A4"/>
    <w:rsid w:val="00DB7FF9"/>
    <w:rsid w:val="00DC2360"/>
    <w:rsid w:val="00DC24E5"/>
    <w:rsid w:val="00DC300E"/>
    <w:rsid w:val="00DC3251"/>
    <w:rsid w:val="00DC44FE"/>
    <w:rsid w:val="00DC47B2"/>
    <w:rsid w:val="00DC5920"/>
    <w:rsid w:val="00DD0991"/>
    <w:rsid w:val="00DD0B7F"/>
    <w:rsid w:val="00DD4723"/>
    <w:rsid w:val="00DD59AB"/>
    <w:rsid w:val="00DE1131"/>
    <w:rsid w:val="00DE3588"/>
    <w:rsid w:val="00DE4767"/>
    <w:rsid w:val="00DE6C5C"/>
    <w:rsid w:val="00DE79D1"/>
    <w:rsid w:val="00DF30FD"/>
    <w:rsid w:val="00DF3719"/>
    <w:rsid w:val="00DF54FE"/>
    <w:rsid w:val="00DF5E45"/>
    <w:rsid w:val="00DF7897"/>
    <w:rsid w:val="00E019BA"/>
    <w:rsid w:val="00E05C6A"/>
    <w:rsid w:val="00E05DEF"/>
    <w:rsid w:val="00E05E73"/>
    <w:rsid w:val="00E10341"/>
    <w:rsid w:val="00E12E32"/>
    <w:rsid w:val="00E144EC"/>
    <w:rsid w:val="00E14A0B"/>
    <w:rsid w:val="00E17978"/>
    <w:rsid w:val="00E23201"/>
    <w:rsid w:val="00E245C7"/>
    <w:rsid w:val="00E24C48"/>
    <w:rsid w:val="00E26C97"/>
    <w:rsid w:val="00E307EE"/>
    <w:rsid w:val="00E30917"/>
    <w:rsid w:val="00E32DA2"/>
    <w:rsid w:val="00E33A22"/>
    <w:rsid w:val="00E34104"/>
    <w:rsid w:val="00E34852"/>
    <w:rsid w:val="00E36CDD"/>
    <w:rsid w:val="00E376DF"/>
    <w:rsid w:val="00E3790A"/>
    <w:rsid w:val="00E4229E"/>
    <w:rsid w:val="00E42C0A"/>
    <w:rsid w:val="00E438A8"/>
    <w:rsid w:val="00E47C0E"/>
    <w:rsid w:val="00E508FE"/>
    <w:rsid w:val="00E54FC9"/>
    <w:rsid w:val="00E55589"/>
    <w:rsid w:val="00E558DE"/>
    <w:rsid w:val="00E565B8"/>
    <w:rsid w:val="00E626B5"/>
    <w:rsid w:val="00E638E4"/>
    <w:rsid w:val="00E63A79"/>
    <w:rsid w:val="00E63E30"/>
    <w:rsid w:val="00E65682"/>
    <w:rsid w:val="00E70E22"/>
    <w:rsid w:val="00E726DA"/>
    <w:rsid w:val="00E73319"/>
    <w:rsid w:val="00E751F3"/>
    <w:rsid w:val="00E75C68"/>
    <w:rsid w:val="00E75DB6"/>
    <w:rsid w:val="00E76B1B"/>
    <w:rsid w:val="00E83142"/>
    <w:rsid w:val="00E83481"/>
    <w:rsid w:val="00E83616"/>
    <w:rsid w:val="00E857C9"/>
    <w:rsid w:val="00E863D4"/>
    <w:rsid w:val="00E8748E"/>
    <w:rsid w:val="00E87537"/>
    <w:rsid w:val="00E87A23"/>
    <w:rsid w:val="00E929AB"/>
    <w:rsid w:val="00E92A5D"/>
    <w:rsid w:val="00E932D0"/>
    <w:rsid w:val="00E93C6C"/>
    <w:rsid w:val="00E95A52"/>
    <w:rsid w:val="00E962E5"/>
    <w:rsid w:val="00E96E93"/>
    <w:rsid w:val="00EA5266"/>
    <w:rsid w:val="00EB2301"/>
    <w:rsid w:val="00EC11A6"/>
    <w:rsid w:val="00EC1695"/>
    <w:rsid w:val="00EC249A"/>
    <w:rsid w:val="00ED1474"/>
    <w:rsid w:val="00ED2D3C"/>
    <w:rsid w:val="00ED4E31"/>
    <w:rsid w:val="00ED7098"/>
    <w:rsid w:val="00EE4858"/>
    <w:rsid w:val="00EE4A1A"/>
    <w:rsid w:val="00EF27A0"/>
    <w:rsid w:val="00EF3108"/>
    <w:rsid w:val="00EF6297"/>
    <w:rsid w:val="00F0045F"/>
    <w:rsid w:val="00F034D1"/>
    <w:rsid w:val="00F10AE3"/>
    <w:rsid w:val="00F138E8"/>
    <w:rsid w:val="00F15949"/>
    <w:rsid w:val="00F15F13"/>
    <w:rsid w:val="00F1717C"/>
    <w:rsid w:val="00F172FB"/>
    <w:rsid w:val="00F17B6A"/>
    <w:rsid w:val="00F17FFD"/>
    <w:rsid w:val="00F22670"/>
    <w:rsid w:val="00F233C9"/>
    <w:rsid w:val="00F25183"/>
    <w:rsid w:val="00F252F0"/>
    <w:rsid w:val="00F25CA4"/>
    <w:rsid w:val="00F30AB2"/>
    <w:rsid w:val="00F3245F"/>
    <w:rsid w:val="00F3590F"/>
    <w:rsid w:val="00F35C11"/>
    <w:rsid w:val="00F417DC"/>
    <w:rsid w:val="00F419F8"/>
    <w:rsid w:val="00F478E9"/>
    <w:rsid w:val="00F47C2F"/>
    <w:rsid w:val="00F50617"/>
    <w:rsid w:val="00F52C64"/>
    <w:rsid w:val="00F5408C"/>
    <w:rsid w:val="00F55471"/>
    <w:rsid w:val="00F5716F"/>
    <w:rsid w:val="00F624F6"/>
    <w:rsid w:val="00F65372"/>
    <w:rsid w:val="00F66499"/>
    <w:rsid w:val="00F66E9A"/>
    <w:rsid w:val="00F70759"/>
    <w:rsid w:val="00F72CAB"/>
    <w:rsid w:val="00F73EF2"/>
    <w:rsid w:val="00F74716"/>
    <w:rsid w:val="00F751FE"/>
    <w:rsid w:val="00F75451"/>
    <w:rsid w:val="00F77A5F"/>
    <w:rsid w:val="00F8041E"/>
    <w:rsid w:val="00F815BE"/>
    <w:rsid w:val="00F82599"/>
    <w:rsid w:val="00F85A12"/>
    <w:rsid w:val="00F863B5"/>
    <w:rsid w:val="00F86C7D"/>
    <w:rsid w:val="00F93571"/>
    <w:rsid w:val="00F93D58"/>
    <w:rsid w:val="00F94260"/>
    <w:rsid w:val="00F96D4C"/>
    <w:rsid w:val="00F96D7E"/>
    <w:rsid w:val="00F97302"/>
    <w:rsid w:val="00FA145E"/>
    <w:rsid w:val="00FA1FAC"/>
    <w:rsid w:val="00FA204E"/>
    <w:rsid w:val="00FA3403"/>
    <w:rsid w:val="00FA364A"/>
    <w:rsid w:val="00FA4DCE"/>
    <w:rsid w:val="00FA5CBF"/>
    <w:rsid w:val="00FA7DD6"/>
    <w:rsid w:val="00FA7F24"/>
    <w:rsid w:val="00FB1782"/>
    <w:rsid w:val="00FB24F3"/>
    <w:rsid w:val="00FB40E5"/>
    <w:rsid w:val="00FB5EE5"/>
    <w:rsid w:val="00FC264D"/>
    <w:rsid w:val="00FC4FAF"/>
    <w:rsid w:val="00FC513A"/>
    <w:rsid w:val="00FC6272"/>
    <w:rsid w:val="00FC6BF6"/>
    <w:rsid w:val="00FD179D"/>
    <w:rsid w:val="00FD1E3D"/>
    <w:rsid w:val="00FD2B92"/>
    <w:rsid w:val="00FD3160"/>
    <w:rsid w:val="00FD341F"/>
    <w:rsid w:val="00FD6BD6"/>
    <w:rsid w:val="00FD74B3"/>
    <w:rsid w:val="00FD778F"/>
    <w:rsid w:val="00FE15CE"/>
    <w:rsid w:val="00FE1ECC"/>
    <w:rsid w:val="00FE6628"/>
    <w:rsid w:val="00FE7E91"/>
    <w:rsid w:val="00FF1263"/>
    <w:rsid w:val="00FF1FD6"/>
    <w:rsid w:val="00FF5A1D"/>
    <w:rsid w:val="00FF6495"/>
    <w:rsid w:val="011F1A7D"/>
    <w:rsid w:val="018775E4"/>
    <w:rsid w:val="01A80E18"/>
    <w:rsid w:val="01E271EA"/>
    <w:rsid w:val="02CB22C1"/>
    <w:rsid w:val="034342BE"/>
    <w:rsid w:val="03CE7CF1"/>
    <w:rsid w:val="06253297"/>
    <w:rsid w:val="066136E0"/>
    <w:rsid w:val="06D074D3"/>
    <w:rsid w:val="06DF5865"/>
    <w:rsid w:val="06E0025F"/>
    <w:rsid w:val="07463AAB"/>
    <w:rsid w:val="07573D64"/>
    <w:rsid w:val="07921149"/>
    <w:rsid w:val="079707BA"/>
    <w:rsid w:val="07997219"/>
    <w:rsid w:val="07BC2325"/>
    <w:rsid w:val="07C36965"/>
    <w:rsid w:val="081F70D3"/>
    <w:rsid w:val="0823163D"/>
    <w:rsid w:val="08C7304D"/>
    <w:rsid w:val="08D8343C"/>
    <w:rsid w:val="090065B6"/>
    <w:rsid w:val="09121943"/>
    <w:rsid w:val="0965366A"/>
    <w:rsid w:val="09772C41"/>
    <w:rsid w:val="098E4FA8"/>
    <w:rsid w:val="0A405895"/>
    <w:rsid w:val="0A556F3F"/>
    <w:rsid w:val="0B172704"/>
    <w:rsid w:val="0B45233D"/>
    <w:rsid w:val="0B6529EF"/>
    <w:rsid w:val="0BCA3D8A"/>
    <w:rsid w:val="0C167BC9"/>
    <w:rsid w:val="0C9D3239"/>
    <w:rsid w:val="0D166366"/>
    <w:rsid w:val="0D462F57"/>
    <w:rsid w:val="0E4942B6"/>
    <w:rsid w:val="0E7705ED"/>
    <w:rsid w:val="0E980003"/>
    <w:rsid w:val="0ED16EA9"/>
    <w:rsid w:val="0EE63BEC"/>
    <w:rsid w:val="0F091354"/>
    <w:rsid w:val="0F2E32DE"/>
    <w:rsid w:val="0F6A00C3"/>
    <w:rsid w:val="0F9603A3"/>
    <w:rsid w:val="0FF90EB9"/>
    <w:rsid w:val="100B60E8"/>
    <w:rsid w:val="103A0B00"/>
    <w:rsid w:val="103E2B29"/>
    <w:rsid w:val="105661A6"/>
    <w:rsid w:val="10AD3A0B"/>
    <w:rsid w:val="10B06469"/>
    <w:rsid w:val="10D06591"/>
    <w:rsid w:val="11113EA3"/>
    <w:rsid w:val="1113782B"/>
    <w:rsid w:val="112433DA"/>
    <w:rsid w:val="1136303C"/>
    <w:rsid w:val="11545111"/>
    <w:rsid w:val="118E59B9"/>
    <w:rsid w:val="1198193E"/>
    <w:rsid w:val="11BF246B"/>
    <w:rsid w:val="11E97CC2"/>
    <w:rsid w:val="122F55A5"/>
    <w:rsid w:val="12A845B9"/>
    <w:rsid w:val="12E00DB6"/>
    <w:rsid w:val="130F1339"/>
    <w:rsid w:val="131B2827"/>
    <w:rsid w:val="135950FD"/>
    <w:rsid w:val="137B2AD9"/>
    <w:rsid w:val="139F568E"/>
    <w:rsid w:val="13D645ED"/>
    <w:rsid w:val="14071846"/>
    <w:rsid w:val="141A034E"/>
    <w:rsid w:val="143F5915"/>
    <w:rsid w:val="144B2722"/>
    <w:rsid w:val="14720838"/>
    <w:rsid w:val="14CF52C6"/>
    <w:rsid w:val="14F4200F"/>
    <w:rsid w:val="15016C98"/>
    <w:rsid w:val="15597B80"/>
    <w:rsid w:val="15AD1DEC"/>
    <w:rsid w:val="166D57A3"/>
    <w:rsid w:val="16784589"/>
    <w:rsid w:val="16913BAB"/>
    <w:rsid w:val="17084E70"/>
    <w:rsid w:val="174A00CC"/>
    <w:rsid w:val="177E0FBA"/>
    <w:rsid w:val="17AC748E"/>
    <w:rsid w:val="17BA0B34"/>
    <w:rsid w:val="17D452D8"/>
    <w:rsid w:val="17E44C05"/>
    <w:rsid w:val="180521D8"/>
    <w:rsid w:val="181844AB"/>
    <w:rsid w:val="18661881"/>
    <w:rsid w:val="18856728"/>
    <w:rsid w:val="18FA586C"/>
    <w:rsid w:val="18FC27B3"/>
    <w:rsid w:val="199C00CD"/>
    <w:rsid w:val="19B25954"/>
    <w:rsid w:val="19CD4E7B"/>
    <w:rsid w:val="1B3339F8"/>
    <w:rsid w:val="1B362A84"/>
    <w:rsid w:val="1BEC0B4E"/>
    <w:rsid w:val="1C71187F"/>
    <w:rsid w:val="1CD2051C"/>
    <w:rsid w:val="1D2F1F6A"/>
    <w:rsid w:val="1E8248A2"/>
    <w:rsid w:val="1EBB1CD2"/>
    <w:rsid w:val="1EFF2115"/>
    <w:rsid w:val="1F1F464F"/>
    <w:rsid w:val="1F4E3F44"/>
    <w:rsid w:val="1F6564BD"/>
    <w:rsid w:val="1F8A13B7"/>
    <w:rsid w:val="1FA51F21"/>
    <w:rsid w:val="1FB800A2"/>
    <w:rsid w:val="1FF02384"/>
    <w:rsid w:val="1FFA63AA"/>
    <w:rsid w:val="200552D8"/>
    <w:rsid w:val="20202A02"/>
    <w:rsid w:val="204D723E"/>
    <w:rsid w:val="20E939FF"/>
    <w:rsid w:val="20FA1A06"/>
    <w:rsid w:val="21837E47"/>
    <w:rsid w:val="21851633"/>
    <w:rsid w:val="223B259E"/>
    <w:rsid w:val="22C63292"/>
    <w:rsid w:val="23083FBD"/>
    <w:rsid w:val="233F337B"/>
    <w:rsid w:val="24182B0C"/>
    <w:rsid w:val="24426767"/>
    <w:rsid w:val="24625C60"/>
    <w:rsid w:val="24CB0A7B"/>
    <w:rsid w:val="24D95DA0"/>
    <w:rsid w:val="25243BB3"/>
    <w:rsid w:val="258C03B7"/>
    <w:rsid w:val="25EC6AF7"/>
    <w:rsid w:val="2658077A"/>
    <w:rsid w:val="265F1B00"/>
    <w:rsid w:val="26703485"/>
    <w:rsid w:val="26EF59ED"/>
    <w:rsid w:val="27502844"/>
    <w:rsid w:val="27610149"/>
    <w:rsid w:val="283E3703"/>
    <w:rsid w:val="2880239A"/>
    <w:rsid w:val="28D47B5D"/>
    <w:rsid w:val="29251666"/>
    <w:rsid w:val="29BC7B34"/>
    <w:rsid w:val="29C92E9D"/>
    <w:rsid w:val="29CF5E6A"/>
    <w:rsid w:val="2B82478A"/>
    <w:rsid w:val="2C22098F"/>
    <w:rsid w:val="2C46226B"/>
    <w:rsid w:val="2C7700E6"/>
    <w:rsid w:val="2C8C5FCE"/>
    <w:rsid w:val="2CA22D49"/>
    <w:rsid w:val="2D205BB7"/>
    <w:rsid w:val="2D3428DC"/>
    <w:rsid w:val="2D717016"/>
    <w:rsid w:val="2DA561F9"/>
    <w:rsid w:val="2DAF2B71"/>
    <w:rsid w:val="2DD1025A"/>
    <w:rsid w:val="2E0D19FE"/>
    <w:rsid w:val="2E145547"/>
    <w:rsid w:val="2E25408B"/>
    <w:rsid w:val="2EC42F55"/>
    <w:rsid w:val="2F172427"/>
    <w:rsid w:val="2F2A38E0"/>
    <w:rsid w:val="2F333FF8"/>
    <w:rsid w:val="2F544C9F"/>
    <w:rsid w:val="30461A18"/>
    <w:rsid w:val="30BF583B"/>
    <w:rsid w:val="31043525"/>
    <w:rsid w:val="31456F95"/>
    <w:rsid w:val="31647218"/>
    <w:rsid w:val="3199029D"/>
    <w:rsid w:val="31ED07B3"/>
    <w:rsid w:val="323E3EA8"/>
    <w:rsid w:val="32603297"/>
    <w:rsid w:val="32902D70"/>
    <w:rsid w:val="33002F08"/>
    <w:rsid w:val="3311768D"/>
    <w:rsid w:val="33427AAE"/>
    <w:rsid w:val="334807F0"/>
    <w:rsid w:val="334C6DB3"/>
    <w:rsid w:val="33A855B9"/>
    <w:rsid w:val="34157652"/>
    <w:rsid w:val="344413EF"/>
    <w:rsid w:val="34660519"/>
    <w:rsid w:val="34C62E04"/>
    <w:rsid w:val="34E04621"/>
    <w:rsid w:val="34E616B4"/>
    <w:rsid w:val="35CB07C6"/>
    <w:rsid w:val="36207B2B"/>
    <w:rsid w:val="367E29FC"/>
    <w:rsid w:val="368C4D1E"/>
    <w:rsid w:val="37C17446"/>
    <w:rsid w:val="381B2AFF"/>
    <w:rsid w:val="383D7513"/>
    <w:rsid w:val="38470659"/>
    <w:rsid w:val="38AC51AD"/>
    <w:rsid w:val="38F03941"/>
    <w:rsid w:val="38FB0230"/>
    <w:rsid w:val="391F7478"/>
    <w:rsid w:val="3953286E"/>
    <w:rsid w:val="3A0C3E80"/>
    <w:rsid w:val="3A542405"/>
    <w:rsid w:val="3A975606"/>
    <w:rsid w:val="3AB6680E"/>
    <w:rsid w:val="3AD06F24"/>
    <w:rsid w:val="3AD873E6"/>
    <w:rsid w:val="3ADF4E92"/>
    <w:rsid w:val="3B1B0D67"/>
    <w:rsid w:val="3B6567D9"/>
    <w:rsid w:val="3B8D6AEC"/>
    <w:rsid w:val="3BCC0DDB"/>
    <w:rsid w:val="3BD9671E"/>
    <w:rsid w:val="3BFD3E57"/>
    <w:rsid w:val="3C310A90"/>
    <w:rsid w:val="3C415288"/>
    <w:rsid w:val="3C6F4A95"/>
    <w:rsid w:val="3C93775F"/>
    <w:rsid w:val="3C954D55"/>
    <w:rsid w:val="3CAF6675"/>
    <w:rsid w:val="3CE67BA3"/>
    <w:rsid w:val="3D016A0B"/>
    <w:rsid w:val="3D07665E"/>
    <w:rsid w:val="3D8B5665"/>
    <w:rsid w:val="3DC12BBE"/>
    <w:rsid w:val="3E3F2C75"/>
    <w:rsid w:val="3E6E7558"/>
    <w:rsid w:val="3F0805BA"/>
    <w:rsid w:val="3F630EC1"/>
    <w:rsid w:val="3F6525B0"/>
    <w:rsid w:val="3F9D14CF"/>
    <w:rsid w:val="3FCA39AD"/>
    <w:rsid w:val="3FD435BE"/>
    <w:rsid w:val="40981192"/>
    <w:rsid w:val="40A37834"/>
    <w:rsid w:val="40B50314"/>
    <w:rsid w:val="41154054"/>
    <w:rsid w:val="41B6751F"/>
    <w:rsid w:val="41DA44C5"/>
    <w:rsid w:val="42216E13"/>
    <w:rsid w:val="424D500E"/>
    <w:rsid w:val="427C1A83"/>
    <w:rsid w:val="42873FC2"/>
    <w:rsid w:val="42FC3D85"/>
    <w:rsid w:val="432A3AEC"/>
    <w:rsid w:val="439A2DE8"/>
    <w:rsid w:val="43AD27F9"/>
    <w:rsid w:val="440E3909"/>
    <w:rsid w:val="441D1B6B"/>
    <w:rsid w:val="44760DBC"/>
    <w:rsid w:val="44921873"/>
    <w:rsid w:val="44F9396D"/>
    <w:rsid w:val="44FC0B63"/>
    <w:rsid w:val="45712B72"/>
    <w:rsid w:val="45B17BE7"/>
    <w:rsid w:val="45E6207C"/>
    <w:rsid w:val="4629637F"/>
    <w:rsid w:val="46963522"/>
    <w:rsid w:val="46A63D24"/>
    <w:rsid w:val="46BC0D9E"/>
    <w:rsid w:val="46C95A5E"/>
    <w:rsid w:val="472965E5"/>
    <w:rsid w:val="4740402F"/>
    <w:rsid w:val="4749714C"/>
    <w:rsid w:val="475627F9"/>
    <w:rsid w:val="476A1867"/>
    <w:rsid w:val="48537C64"/>
    <w:rsid w:val="485D645D"/>
    <w:rsid w:val="485E10EC"/>
    <w:rsid w:val="498341C6"/>
    <w:rsid w:val="49D36F92"/>
    <w:rsid w:val="4A54161C"/>
    <w:rsid w:val="4AFB3A55"/>
    <w:rsid w:val="4B305315"/>
    <w:rsid w:val="4B6E534A"/>
    <w:rsid w:val="4B704512"/>
    <w:rsid w:val="4BBB6EAA"/>
    <w:rsid w:val="4C115BA5"/>
    <w:rsid w:val="4CAC231B"/>
    <w:rsid w:val="4CC324CA"/>
    <w:rsid w:val="4CDC687F"/>
    <w:rsid w:val="4CEF4D33"/>
    <w:rsid w:val="4D0203B7"/>
    <w:rsid w:val="4D687186"/>
    <w:rsid w:val="4D9D2441"/>
    <w:rsid w:val="4DF9591A"/>
    <w:rsid w:val="4E6742B8"/>
    <w:rsid w:val="4E997DFA"/>
    <w:rsid w:val="4EB51F0A"/>
    <w:rsid w:val="4EEC1DD5"/>
    <w:rsid w:val="4F0A6059"/>
    <w:rsid w:val="4F1A4DB3"/>
    <w:rsid w:val="4F551382"/>
    <w:rsid w:val="4FC24B79"/>
    <w:rsid w:val="50CB6DFA"/>
    <w:rsid w:val="51046499"/>
    <w:rsid w:val="510B08EF"/>
    <w:rsid w:val="51D80832"/>
    <w:rsid w:val="52132340"/>
    <w:rsid w:val="522F525B"/>
    <w:rsid w:val="52A172CC"/>
    <w:rsid w:val="533F4A2D"/>
    <w:rsid w:val="53BC1BB2"/>
    <w:rsid w:val="53D6320C"/>
    <w:rsid w:val="54876977"/>
    <w:rsid w:val="5546532E"/>
    <w:rsid w:val="555E7D70"/>
    <w:rsid w:val="55A64E4F"/>
    <w:rsid w:val="55AC0875"/>
    <w:rsid w:val="56201B03"/>
    <w:rsid w:val="56676D5A"/>
    <w:rsid w:val="568B6949"/>
    <w:rsid w:val="56D402F0"/>
    <w:rsid w:val="570654CF"/>
    <w:rsid w:val="571744F5"/>
    <w:rsid w:val="575424ED"/>
    <w:rsid w:val="57BB70AA"/>
    <w:rsid w:val="57DC6317"/>
    <w:rsid w:val="57F46BBD"/>
    <w:rsid w:val="587549BB"/>
    <w:rsid w:val="58FA356A"/>
    <w:rsid w:val="591317E4"/>
    <w:rsid w:val="59522F4C"/>
    <w:rsid w:val="59622AF0"/>
    <w:rsid w:val="596457AA"/>
    <w:rsid w:val="598B1C02"/>
    <w:rsid w:val="59913825"/>
    <w:rsid w:val="5A2618AE"/>
    <w:rsid w:val="5A63474B"/>
    <w:rsid w:val="5AC92E95"/>
    <w:rsid w:val="5AD92EF6"/>
    <w:rsid w:val="5B04431A"/>
    <w:rsid w:val="5B537E8F"/>
    <w:rsid w:val="5BDF3BE4"/>
    <w:rsid w:val="5C574894"/>
    <w:rsid w:val="5C5F7790"/>
    <w:rsid w:val="5C7C3BE2"/>
    <w:rsid w:val="5C9E4979"/>
    <w:rsid w:val="5CA40846"/>
    <w:rsid w:val="5D141A92"/>
    <w:rsid w:val="5D175B6B"/>
    <w:rsid w:val="5D916BB6"/>
    <w:rsid w:val="5DDE6DED"/>
    <w:rsid w:val="5E4C6D4B"/>
    <w:rsid w:val="5E940B68"/>
    <w:rsid w:val="5EBC21A5"/>
    <w:rsid w:val="5EFA5867"/>
    <w:rsid w:val="5F0932AE"/>
    <w:rsid w:val="5F86145A"/>
    <w:rsid w:val="5FE454D3"/>
    <w:rsid w:val="5FEB2206"/>
    <w:rsid w:val="5FEE4272"/>
    <w:rsid w:val="60036964"/>
    <w:rsid w:val="600F20EB"/>
    <w:rsid w:val="60574734"/>
    <w:rsid w:val="612D1DBC"/>
    <w:rsid w:val="61341A96"/>
    <w:rsid w:val="61526D07"/>
    <w:rsid w:val="61BA613D"/>
    <w:rsid w:val="61CE1287"/>
    <w:rsid w:val="624B4DA8"/>
    <w:rsid w:val="62832B45"/>
    <w:rsid w:val="62BD4703"/>
    <w:rsid w:val="634F31EC"/>
    <w:rsid w:val="63500B41"/>
    <w:rsid w:val="63681680"/>
    <w:rsid w:val="63715F9E"/>
    <w:rsid w:val="63DE187D"/>
    <w:rsid w:val="645A2C4E"/>
    <w:rsid w:val="649E6BD8"/>
    <w:rsid w:val="64B85CC2"/>
    <w:rsid w:val="65095AB3"/>
    <w:rsid w:val="65193C38"/>
    <w:rsid w:val="653A18FC"/>
    <w:rsid w:val="65653B5D"/>
    <w:rsid w:val="66504EFD"/>
    <w:rsid w:val="6662650D"/>
    <w:rsid w:val="66701586"/>
    <w:rsid w:val="668D4D0E"/>
    <w:rsid w:val="66AC40AB"/>
    <w:rsid w:val="66B02D77"/>
    <w:rsid w:val="66C34FCC"/>
    <w:rsid w:val="66DA7EC4"/>
    <w:rsid w:val="66FC54E2"/>
    <w:rsid w:val="6727446C"/>
    <w:rsid w:val="672C2F24"/>
    <w:rsid w:val="67397BB5"/>
    <w:rsid w:val="676E5C6A"/>
    <w:rsid w:val="67724674"/>
    <w:rsid w:val="677A6E9A"/>
    <w:rsid w:val="67BE69DC"/>
    <w:rsid w:val="67CD4F47"/>
    <w:rsid w:val="67DA1543"/>
    <w:rsid w:val="68097BF5"/>
    <w:rsid w:val="687070AD"/>
    <w:rsid w:val="68937915"/>
    <w:rsid w:val="68C00BD5"/>
    <w:rsid w:val="690B01F7"/>
    <w:rsid w:val="69353FC0"/>
    <w:rsid w:val="69DF00A7"/>
    <w:rsid w:val="6A0800BF"/>
    <w:rsid w:val="6A093665"/>
    <w:rsid w:val="6AD83FFD"/>
    <w:rsid w:val="6AFF7328"/>
    <w:rsid w:val="6B082C1F"/>
    <w:rsid w:val="6B1E7516"/>
    <w:rsid w:val="6B2B248A"/>
    <w:rsid w:val="6B811FEE"/>
    <w:rsid w:val="6BCB5A4A"/>
    <w:rsid w:val="6CCC03EE"/>
    <w:rsid w:val="6D004A40"/>
    <w:rsid w:val="6D4C2FFC"/>
    <w:rsid w:val="6DD16EDF"/>
    <w:rsid w:val="6DD85B62"/>
    <w:rsid w:val="6E0B228D"/>
    <w:rsid w:val="6EBB224E"/>
    <w:rsid w:val="6F125F86"/>
    <w:rsid w:val="6FA913E0"/>
    <w:rsid w:val="6FEB5847"/>
    <w:rsid w:val="6FF2225D"/>
    <w:rsid w:val="708C1495"/>
    <w:rsid w:val="70C329C4"/>
    <w:rsid w:val="71042526"/>
    <w:rsid w:val="71BF5059"/>
    <w:rsid w:val="71EB7FC8"/>
    <w:rsid w:val="71F3708B"/>
    <w:rsid w:val="72015611"/>
    <w:rsid w:val="7241190A"/>
    <w:rsid w:val="72C65B95"/>
    <w:rsid w:val="72E67047"/>
    <w:rsid w:val="72FD45E2"/>
    <w:rsid w:val="732E045D"/>
    <w:rsid w:val="734165EB"/>
    <w:rsid w:val="740D781D"/>
    <w:rsid w:val="742A6B38"/>
    <w:rsid w:val="74460D27"/>
    <w:rsid w:val="74AF0DE1"/>
    <w:rsid w:val="7544268D"/>
    <w:rsid w:val="75B87595"/>
    <w:rsid w:val="760D1667"/>
    <w:rsid w:val="762E32A2"/>
    <w:rsid w:val="766E698B"/>
    <w:rsid w:val="767707D7"/>
    <w:rsid w:val="776A76DB"/>
    <w:rsid w:val="77B004EF"/>
    <w:rsid w:val="77C718FD"/>
    <w:rsid w:val="78031143"/>
    <w:rsid w:val="7824426C"/>
    <w:rsid w:val="78253DB5"/>
    <w:rsid w:val="78601548"/>
    <w:rsid w:val="786854CF"/>
    <w:rsid w:val="78E82D10"/>
    <w:rsid w:val="79643681"/>
    <w:rsid w:val="79967AD0"/>
    <w:rsid w:val="79D10106"/>
    <w:rsid w:val="7A3F5056"/>
    <w:rsid w:val="7ACE224D"/>
    <w:rsid w:val="7B204C45"/>
    <w:rsid w:val="7B46417A"/>
    <w:rsid w:val="7B9E54DC"/>
    <w:rsid w:val="7BAF9147"/>
    <w:rsid w:val="7C805173"/>
    <w:rsid w:val="7CA50C35"/>
    <w:rsid w:val="7CD6304C"/>
    <w:rsid w:val="7D6A305C"/>
    <w:rsid w:val="7D912AA6"/>
    <w:rsid w:val="7DC9686D"/>
    <w:rsid w:val="7DD21FC1"/>
    <w:rsid w:val="7DD520D4"/>
    <w:rsid w:val="7DE321B9"/>
    <w:rsid w:val="7E147A26"/>
    <w:rsid w:val="7F28016C"/>
    <w:rsid w:val="7F645604"/>
    <w:rsid w:val="7F7E49ED"/>
    <w:rsid w:val="7FBE2FFF"/>
    <w:rsid w:val="7FF87B5D"/>
    <w:rsid w:val="FF5E7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qFormat/>
    <w:uiPriority w:val="0"/>
    <w:pPr>
      <w:keepNext/>
      <w:keepLines/>
      <w:spacing w:before="280" w:after="290" w:line="376" w:lineRule="auto"/>
      <w:outlineLvl w:val="4"/>
    </w:pPr>
    <w:rPr>
      <w:b/>
      <w:bCs/>
      <w:sz w:val="28"/>
      <w:szCs w:val="28"/>
    </w:rPr>
  </w:style>
  <w:style w:type="paragraph" w:styleId="9">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qFormat/>
    <w:uiPriority w:val="0"/>
    <w:pPr>
      <w:keepNext/>
      <w:keepLines/>
      <w:spacing w:before="240" w:after="64" w:line="320" w:lineRule="auto"/>
      <w:outlineLvl w:val="6"/>
    </w:pPr>
    <w:rPr>
      <w:b/>
      <w:bCs/>
      <w:sz w:val="24"/>
    </w:rPr>
  </w:style>
  <w:style w:type="paragraph" w:styleId="11">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endnote text"/>
    <w:basedOn w:val="1"/>
    <w:link w:val="249"/>
    <w:unhideWhenUsed/>
    <w:qFormat/>
    <w:uiPriority w:val="99"/>
    <w:pPr>
      <w:snapToGrid w:val="0"/>
      <w:jc w:val="left"/>
    </w:pPr>
  </w:style>
  <w:style w:type="paragraph" w:styleId="3">
    <w:name w:val="macro"/>
    <w:link w:val="250"/>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3">
    <w:name w:val="List 3"/>
    <w:basedOn w:val="1"/>
    <w:unhideWhenUsed/>
    <w:qFormat/>
    <w:uiPriority w:val="99"/>
    <w:pPr>
      <w:ind w:left="100" w:leftChars="400" w:hanging="200" w:hangingChars="200"/>
      <w:contextualSpacing/>
    </w:pPr>
  </w:style>
  <w:style w:type="paragraph" w:styleId="14">
    <w:name w:val="toc 7"/>
    <w:basedOn w:val="15"/>
    <w:next w:val="1"/>
    <w:semiHidden/>
    <w:qFormat/>
    <w:uiPriority w:val="0"/>
    <w:pPr>
      <w:ind w:left="500" w:leftChars="500"/>
    </w:pPr>
  </w:style>
  <w:style w:type="paragraph" w:styleId="15">
    <w:name w:val="toc 6"/>
    <w:basedOn w:val="16"/>
    <w:next w:val="1"/>
    <w:semiHidden/>
    <w:qFormat/>
    <w:uiPriority w:val="0"/>
    <w:pPr>
      <w:ind w:left="400" w:leftChars="400"/>
    </w:pPr>
  </w:style>
  <w:style w:type="paragraph" w:styleId="16">
    <w:name w:val="toc 5"/>
    <w:basedOn w:val="17"/>
    <w:next w:val="1"/>
    <w:semiHidden/>
    <w:qFormat/>
    <w:uiPriority w:val="0"/>
    <w:pPr>
      <w:ind w:left="300" w:leftChars="300"/>
    </w:pPr>
  </w:style>
  <w:style w:type="paragraph" w:styleId="17">
    <w:name w:val="toc 4"/>
    <w:basedOn w:val="18"/>
    <w:next w:val="1"/>
    <w:qFormat/>
    <w:uiPriority w:val="39"/>
    <w:pPr>
      <w:ind w:left="200" w:leftChars="200"/>
    </w:pPr>
  </w:style>
  <w:style w:type="paragraph" w:styleId="18">
    <w:name w:val="toc 3"/>
    <w:basedOn w:val="19"/>
    <w:next w:val="1"/>
    <w:qFormat/>
    <w:uiPriority w:val="39"/>
    <w:pPr>
      <w:ind w:left="100" w:leftChars="100"/>
    </w:pPr>
  </w:style>
  <w:style w:type="paragraph" w:styleId="19">
    <w:name w:val="toc 2"/>
    <w:basedOn w:val="20"/>
    <w:next w:val="1"/>
    <w:qFormat/>
    <w:uiPriority w:val="39"/>
  </w:style>
  <w:style w:type="paragraph" w:styleId="20">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1">
    <w:name w:val="List Number 2"/>
    <w:basedOn w:val="1"/>
    <w:unhideWhenUsed/>
    <w:qFormat/>
    <w:uiPriority w:val="99"/>
    <w:pPr>
      <w:numPr>
        <w:ilvl w:val="0"/>
        <w:numId w:val="1"/>
      </w:numPr>
      <w:contextualSpacing/>
    </w:pPr>
  </w:style>
  <w:style w:type="paragraph" w:styleId="22">
    <w:name w:val="table of authorities"/>
    <w:basedOn w:val="1"/>
    <w:next w:val="1"/>
    <w:unhideWhenUsed/>
    <w:qFormat/>
    <w:uiPriority w:val="99"/>
    <w:pPr>
      <w:ind w:left="420" w:leftChars="200"/>
    </w:pPr>
  </w:style>
  <w:style w:type="paragraph" w:styleId="23">
    <w:name w:val="Note Heading"/>
    <w:basedOn w:val="1"/>
    <w:next w:val="1"/>
    <w:link w:val="251"/>
    <w:unhideWhenUsed/>
    <w:qFormat/>
    <w:uiPriority w:val="99"/>
    <w:pPr>
      <w:jc w:val="center"/>
    </w:pPr>
  </w:style>
  <w:style w:type="paragraph" w:styleId="24">
    <w:name w:val="List Bullet 4"/>
    <w:basedOn w:val="1"/>
    <w:unhideWhenUsed/>
    <w:qFormat/>
    <w:uiPriority w:val="99"/>
    <w:pPr>
      <w:numPr>
        <w:ilvl w:val="0"/>
        <w:numId w:val="2"/>
      </w:numPr>
      <w:contextualSpacing/>
    </w:pPr>
  </w:style>
  <w:style w:type="paragraph" w:styleId="25">
    <w:name w:val="index 8"/>
    <w:basedOn w:val="1"/>
    <w:next w:val="1"/>
    <w:unhideWhenUsed/>
    <w:qFormat/>
    <w:uiPriority w:val="99"/>
    <w:pPr>
      <w:ind w:left="1400" w:leftChars="1400"/>
    </w:pPr>
  </w:style>
  <w:style w:type="paragraph" w:styleId="26">
    <w:name w:val="E-mail Signature"/>
    <w:basedOn w:val="1"/>
    <w:link w:val="252"/>
    <w:unhideWhenUsed/>
    <w:qFormat/>
    <w:uiPriority w:val="99"/>
  </w:style>
  <w:style w:type="paragraph" w:styleId="27">
    <w:name w:val="List Number"/>
    <w:basedOn w:val="1"/>
    <w:unhideWhenUsed/>
    <w:qFormat/>
    <w:uiPriority w:val="99"/>
    <w:pPr>
      <w:numPr>
        <w:ilvl w:val="0"/>
        <w:numId w:val="3"/>
      </w:numPr>
      <w:contextualSpacing/>
    </w:pPr>
  </w:style>
  <w:style w:type="paragraph" w:styleId="28">
    <w:name w:val="Normal Indent"/>
    <w:basedOn w:val="1"/>
    <w:unhideWhenUsed/>
    <w:qFormat/>
    <w:uiPriority w:val="99"/>
    <w:pPr>
      <w:ind w:firstLine="420" w:firstLineChars="200"/>
    </w:pPr>
  </w:style>
  <w:style w:type="paragraph" w:styleId="29">
    <w:name w:val="caption"/>
    <w:basedOn w:val="1"/>
    <w:next w:val="1"/>
    <w:qFormat/>
    <w:uiPriority w:val="0"/>
    <w:rPr>
      <w:rFonts w:ascii="宋体" w:hAnsi="Arial" w:cs="Arial"/>
      <w:szCs w:val="20"/>
    </w:rPr>
  </w:style>
  <w:style w:type="paragraph" w:styleId="30">
    <w:name w:val="index 5"/>
    <w:basedOn w:val="1"/>
    <w:next w:val="1"/>
    <w:unhideWhenUsed/>
    <w:qFormat/>
    <w:uiPriority w:val="99"/>
    <w:pPr>
      <w:ind w:left="800" w:leftChars="800"/>
    </w:pPr>
  </w:style>
  <w:style w:type="paragraph" w:styleId="31">
    <w:name w:val="List Bullet"/>
    <w:basedOn w:val="1"/>
    <w:unhideWhenUsed/>
    <w:qFormat/>
    <w:uiPriority w:val="99"/>
    <w:pPr>
      <w:numPr>
        <w:ilvl w:val="0"/>
        <w:numId w:val="4"/>
      </w:numPr>
      <w:contextualSpacing/>
    </w:pPr>
  </w:style>
  <w:style w:type="paragraph" w:styleId="32">
    <w:name w:val="envelope address"/>
    <w:basedOn w:val="1"/>
    <w:unhideWhenUsed/>
    <w:qFormat/>
    <w:uiPriority w:val="99"/>
    <w:pPr>
      <w:framePr w:w="7920" w:h="1980" w:hRule="exact" w:hSpace="180" w:wrap="auto" w:vAnchor="margin" w:hAnchor="page" w:xAlign="center" w:yAlign="bottom"/>
      <w:snapToGrid w:val="0"/>
      <w:ind w:left="100" w:leftChars="1400"/>
    </w:pPr>
    <w:rPr>
      <w:rFonts w:ascii="Calibri Light" w:hAnsi="Calibri Light"/>
      <w:sz w:val="24"/>
    </w:rPr>
  </w:style>
  <w:style w:type="paragraph" w:styleId="33">
    <w:name w:val="Document Map"/>
    <w:basedOn w:val="1"/>
    <w:link w:val="253"/>
    <w:unhideWhenUsed/>
    <w:qFormat/>
    <w:uiPriority w:val="99"/>
    <w:rPr>
      <w:rFonts w:ascii="Microsoft YaHei UI" w:eastAsia="Microsoft YaHei UI"/>
      <w:sz w:val="18"/>
      <w:szCs w:val="18"/>
    </w:rPr>
  </w:style>
  <w:style w:type="paragraph" w:styleId="34">
    <w:name w:val="toa heading"/>
    <w:basedOn w:val="1"/>
    <w:next w:val="1"/>
    <w:unhideWhenUsed/>
    <w:qFormat/>
    <w:uiPriority w:val="99"/>
    <w:pPr>
      <w:spacing w:before="120"/>
    </w:pPr>
    <w:rPr>
      <w:rFonts w:ascii="Calibri Light" w:hAnsi="Calibri Light"/>
      <w:sz w:val="24"/>
    </w:rPr>
  </w:style>
  <w:style w:type="paragraph" w:styleId="35">
    <w:name w:val="annotation text"/>
    <w:basedOn w:val="1"/>
    <w:link w:val="254"/>
    <w:unhideWhenUsed/>
    <w:qFormat/>
    <w:uiPriority w:val="99"/>
    <w:pPr>
      <w:jc w:val="left"/>
    </w:pPr>
  </w:style>
  <w:style w:type="paragraph" w:styleId="36">
    <w:name w:val="index 6"/>
    <w:basedOn w:val="1"/>
    <w:next w:val="1"/>
    <w:unhideWhenUsed/>
    <w:qFormat/>
    <w:uiPriority w:val="99"/>
    <w:pPr>
      <w:ind w:left="1000" w:leftChars="1000"/>
    </w:pPr>
  </w:style>
  <w:style w:type="paragraph" w:styleId="37">
    <w:name w:val="Salutation"/>
    <w:basedOn w:val="1"/>
    <w:next w:val="1"/>
    <w:link w:val="255"/>
    <w:unhideWhenUsed/>
    <w:qFormat/>
    <w:uiPriority w:val="99"/>
  </w:style>
  <w:style w:type="paragraph" w:styleId="38">
    <w:name w:val="Body Text 3"/>
    <w:basedOn w:val="1"/>
    <w:link w:val="256"/>
    <w:unhideWhenUsed/>
    <w:qFormat/>
    <w:uiPriority w:val="99"/>
    <w:pPr>
      <w:spacing w:after="120"/>
    </w:pPr>
    <w:rPr>
      <w:sz w:val="16"/>
      <w:szCs w:val="16"/>
    </w:rPr>
  </w:style>
  <w:style w:type="paragraph" w:styleId="39">
    <w:name w:val="Closing"/>
    <w:basedOn w:val="1"/>
    <w:link w:val="257"/>
    <w:unhideWhenUsed/>
    <w:qFormat/>
    <w:uiPriority w:val="99"/>
    <w:pPr>
      <w:ind w:left="100" w:leftChars="2100"/>
    </w:pPr>
  </w:style>
  <w:style w:type="paragraph" w:styleId="40">
    <w:name w:val="List Bullet 3"/>
    <w:basedOn w:val="1"/>
    <w:unhideWhenUsed/>
    <w:qFormat/>
    <w:uiPriority w:val="99"/>
    <w:pPr>
      <w:numPr>
        <w:ilvl w:val="0"/>
        <w:numId w:val="5"/>
      </w:numPr>
      <w:contextualSpacing/>
    </w:pPr>
  </w:style>
  <w:style w:type="paragraph" w:styleId="41">
    <w:name w:val="Body Text"/>
    <w:basedOn w:val="1"/>
    <w:link w:val="258"/>
    <w:unhideWhenUsed/>
    <w:qFormat/>
    <w:uiPriority w:val="99"/>
    <w:pPr>
      <w:spacing w:after="120"/>
    </w:pPr>
  </w:style>
  <w:style w:type="paragraph" w:styleId="42">
    <w:name w:val="Body Text Indent"/>
    <w:basedOn w:val="1"/>
    <w:link w:val="259"/>
    <w:unhideWhenUsed/>
    <w:qFormat/>
    <w:uiPriority w:val="99"/>
    <w:pPr>
      <w:spacing w:after="120"/>
      <w:ind w:left="420" w:leftChars="200"/>
    </w:pPr>
  </w:style>
  <w:style w:type="paragraph" w:styleId="43">
    <w:name w:val="List Number 3"/>
    <w:basedOn w:val="1"/>
    <w:unhideWhenUsed/>
    <w:qFormat/>
    <w:uiPriority w:val="99"/>
    <w:pPr>
      <w:numPr>
        <w:ilvl w:val="0"/>
        <w:numId w:val="6"/>
      </w:numPr>
      <w:contextualSpacing/>
    </w:pPr>
  </w:style>
  <w:style w:type="paragraph" w:styleId="44">
    <w:name w:val="List 2"/>
    <w:basedOn w:val="1"/>
    <w:unhideWhenUsed/>
    <w:qFormat/>
    <w:uiPriority w:val="99"/>
    <w:pPr>
      <w:ind w:left="100" w:leftChars="200" w:hanging="200" w:hangingChars="200"/>
      <w:contextualSpacing/>
    </w:pPr>
  </w:style>
  <w:style w:type="paragraph" w:styleId="45">
    <w:name w:val="List Continue"/>
    <w:basedOn w:val="1"/>
    <w:unhideWhenUsed/>
    <w:qFormat/>
    <w:uiPriority w:val="99"/>
    <w:pPr>
      <w:spacing w:after="120"/>
      <w:ind w:left="420" w:leftChars="200"/>
      <w:contextualSpacing/>
    </w:pPr>
  </w:style>
  <w:style w:type="paragraph" w:styleId="46">
    <w:name w:val="Block Text"/>
    <w:basedOn w:val="1"/>
    <w:unhideWhenUsed/>
    <w:qFormat/>
    <w:uiPriority w:val="99"/>
    <w:pPr>
      <w:spacing w:after="120"/>
      <w:ind w:left="1440" w:leftChars="700" w:right="1440" w:rightChars="700"/>
    </w:pPr>
  </w:style>
  <w:style w:type="paragraph" w:styleId="47">
    <w:name w:val="List Bullet 2"/>
    <w:basedOn w:val="1"/>
    <w:unhideWhenUsed/>
    <w:qFormat/>
    <w:uiPriority w:val="99"/>
    <w:pPr>
      <w:numPr>
        <w:ilvl w:val="0"/>
        <w:numId w:val="7"/>
      </w:numPr>
      <w:contextualSpacing/>
    </w:pPr>
  </w:style>
  <w:style w:type="paragraph" w:styleId="48">
    <w:name w:val="HTML Address"/>
    <w:basedOn w:val="1"/>
    <w:semiHidden/>
    <w:qFormat/>
    <w:uiPriority w:val="0"/>
    <w:rPr>
      <w:i/>
      <w:iCs/>
    </w:rPr>
  </w:style>
  <w:style w:type="paragraph" w:styleId="49">
    <w:name w:val="index 4"/>
    <w:basedOn w:val="1"/>
    <w:next w:val="1"/>
    <w:unhideWhenUsed/>
    <w:qFormat/>
    <w:uiPriority w:val="99"/>
    <w:pPr>
      <w:ind w:left="600" w:leftChars="600"/>
    </w:pPr>
  </w:style>
  <w:style w:type="paragraph" w:styleId="50">
    <w:name w:val="Plain Text"/>
    <w:basedOn w:val="1"/>
    <w:link w:val="260"/>
    <w:unhideWhenUsed/>
    <w:qFormat/>
    <w:uiPriority w:val="99"/>
    <w:rPr>
      <w:rFonts w:ascii="宋体" w:hAnsi="Courier New" w:cs="Courier New"/>
      <w:szCs w:val="21"/>
    </w:rPr>
  </w:style>
  <w:style w:type="paragraph" w:styleId="51">
    <w:name w:val="List Bullet 5"/>
    <w:basedOn w:val="1"/>
    <w:unhideWhenUsed/>
    <w:qFormat/>
    <w:uiPriority w:val="99"/>
    <w:pPr>
      <w:numPr>
        <w:ilvl w:val="0"/>
        <w:numId w:val="8"/>
      </w:numPr>
      <w:contextualSpacing/>
    </w:pPr>
  </w:style>
  <w:style w:type="paragraph" w:styleId="52">
    <w:name w:val="List Number 4"/>
    <w:basedOn w:val="1"/>
    <w:unhideWhenUsed/>
    <w:qFormat/>
    <w:uiPriority w:val="99"/>
    <w:pPr>
      <w:numPr>
        <w:ilvl w:val="0"/>
        <w:numId w:val="9"/>
      </w:numPr>
      <w:contextualSpacing/>
    </w:pPr>
  </w:style>
  <w:style w:type="paragraph" w:styleId="53">
    <w:name w:val="toc 8"/>
    <w:basedOn w:val="14"/>
    <w:next w:val="1"/>
    <w:semiHidden/>
    <w:qFormat/>
    <w:uiPriority w:val="0"/>
  </w:style>
  <w:style w:type="paragraph" w:styleId="54">
    <w:name w:val="index 3"/>
    <w:basedOn w:val="1"/>
    <w:next w:val="1"/>
    <w:unhideWhenUsed/>
    <w:qFormat/>
    <w:uiPriority w:val="99"/>
    <w:pPr>
      <w:ind w:left="400" w:leftChars="400"/>
    </w:pPr>
  </w:style>
  <w:style w:type="paragraph" w:styleId="55">
    <w:name w:val="Date"/>
    <w:basedOn w:val="1"/>
    <w:next w:val="1"/>
    <w:link w:val="261"/>
    <w:unhideWhenUsed/>
    <w:qFormat/>
    <w:uiPriority w:val="99"/>
    <w:pPr>
      <w:ind w:left="100" w:leftChars="2500"/>
    </w:pPr>
  </w:style>
  <w:style w:type="paragraph" w:styleId="56">
    <w:name w:val="Body Text Indent 2"/>
    <w:basedOn w:val="1"/>
    <w:link w:val="262"/>
    <w:unhideWhenUsed/>
    <w:qFormat/>
    <w:uiPriority w:val="99"/>
    <w:pPr>
      <w:spacing w:after="120" w:line="480" w:lineRule="auto"/>
      <w:ind w:left="420" w:leftChars="200"/>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263"/>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Calibri Light" w:hAnsi="Calibri Light"/>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264"/>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100" w:beforeLines="100" w:after="100" w:afterLines="100"/>
      <w:jc w:val="center"/>
    </w:pPr>
    <w:rPr>
      <w:rFonts w:ascii="Calibri Light" w:hAnsi="Calibri Light" w:eastAsia="黑体"/>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265"/>
    <w:qFormat/>
    <w:uiPriority w:val="11"/>
    <w:pPr>
      <w:spacing w:before="240" w:after="60" w:line="312" w:lineRule="auto"/>
      <w:jc w:val="center"/>
      <w:outlineLvl w:val="1"/>
    </w:pPr>
    <w:rPr>
      <w:rFonts w:ascii="Calibri Light" w:hAnsi="Calibri Light"/>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266"/>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3"/>
    <w:next w:val="1"/>
    <w:semiHidden/>
    <w:qFormat/>
    <w:uiPriority w:val="0"/>
  </w:style>
  <w:style w:type="paragraph" w:styleId="76">
    <w:name w:val="Body Text 2"/>
    <w:basedOn w:val="1"/>
    <w:link w:val="267"/>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268"/>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next w:val="1"/>
    <w:qFormat/>
    <w:uiPriority w:val="0"/>
    <w:pPr>
      <w:spacing w:before="240" w:after="60"/>
      <w:jc w:val="center"/>
      <w:outlineLvl w:val="0"/>
    </w:pPr>
    <w:rPr>
      <w:rFonts w:ascii="Arial" w:hAnsi="Arial" w:cs="Arial"/>
      <w:b/>
      <w:bCs/>
      <w:sz w:val="32"/>
      <w:szCs w:val="32"/>
    </w:rPr>
  </w:style>
  <w:style w:type="paragraph" w:styleId="85">
    <w:name w:val="annotation subject"/>
    <w:basedOn w:val="35"/>
    <w:next w:val="35"/>
    <w:link w:val="269"/>
    <w:unhideWhenUsed/>
    <w:qFormat/>
    <w:uiPriority w:val="99"/>
    <w:rPr>
      <w:b/>
      <w:bCs/>
    </w:rPr>
  </w:style>
  <w:style w:type="paragraph" w:styleId="86">
    <w:name w:val="Body Text First Indent"/>
    <w:basedOn w:val="41"/>
    <w:link w:val="270"/>
    <w:unhideWhenUsed/>
    <w:qFormat/>
    <w:uiPriority w:val="99"/>
    <w:pPr>
      <w:ind w:firstLine="420" w:firstLineChars="100"/>
    </w:pPr>
  </w:style>
  <w:style w:type="paragraph" w:styleId="87">
    <w:name w:val="Body Text First Indent 2"/>
    <w:basedOn w:val="42"/>
    <w:link w:val="271"/>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nil"/>
          <w:bottom w:val="single" w:color="000000" w:sz="6" w:space="0"/>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00">
    <w:name w:val="Table Simple 2"/>
    <w:basedOn w:val="88"/>
    <w:unhideWhenUsed/>
    <w:qFormat/>
    <w:uiPriority w:val="99"/>
    <w:pPr>
      <w:widowControl w:val="0"/>
      <w:jc w:val="both"/>
    </w:pPr>
    <w:tblPr/>
    <w:tblStylePr w:type="firstRow">
      <w:rPr>
        <w:b/>
        <w:bCs/>
      </w:rPr>
      <w:tblPr/>
      <w:tcPr>
        <w:tcBorders>
          <w:top w:val="nil"/>
          <w:left w:val="nil"/>
          <w:bottom w:val="single" w:color="000000" w:sz="12" w:space="0"/>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single" w:color="000000" w:sz="6" w:space="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02">
    <w:name w:val="Table Subtle 1"/>
    <w:basedOn w:val="88"/>
    <w:unhideWhenUsed/>
    <w:qFormat/>
    <w:uiPriority w:val="99"/>
    <w:pPr>
      <w:widowControl w:val="0"/>
      <w:jc w:val="both"/>
    </w:pPr>
    <w:tblPr>
      <w:tblStyleRowBandSize w:val="1"/>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Pr>
    <w:tblStylePr w:type="firstRow">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4">
    <w:name w:val="Table 3D effects 1"/>
    <w:basedOn w:val="88"/>
    <w:unhideWhenUsed/>
    <w:qFormat/>
    <w:uiPriority w:val="99"/>
    <w:pPr>
      <w:widowControl w:val="0"/>
      <w:jc w:val="both"/>
    </w:pPr>
    <w:tblPr/>
    <w:tcPr>
      <w:shd w:val="solid" w:color="C0C0C0" w:fill="FFFFFF"/>
    </w:tcPr>
    <w:tblStylePr w:type="firstRow">
      <w:rPr>
        <w:b/>
        <w:bCs/>
        <w:color w:val="800080"/>
      </w:rPr>
      <w:tblPr/>
      <w:tcPr>
        <w:tcBorders>
          <w:top w:val="nil"/>
          <w:left w:val="nil"/>
          <w:bottom w:val="single" w:color="808080" w:sz="6" w:space="0"/>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single" w:color="FFFFFF" w:sz="6" w:space="0"/>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05">
    <w:name w:val="Table 3D effects 2"/>
    <w:basedOn w:val="88"/>
    <w:unhideWhenUsed/>
    <w:qFormat/>
    <w:uiPriority w:val="99"/>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6">
    <w:name w:val="Table 3D effects 3"/>
    <w:basedOn w:val="88"/>
    <w:unhideWhenUsed/>
    <w:qFormat/>
    <w:uiPriority w:val="99"/>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Pr>
    <w:tblStylePr w:type="firstRow">
      <w:rPr>
        <w:b/>
        <w:bCs/>
        <w:color w:val="FFFFFF"/>
      </w:rPr>
      <w:tblPr/>
      <w:tcPr>
        <w:tcBorders>
          <w:top w:val="nil"/>
          <w:left w:val="nil"/>
          <w:bottom w:val="single" w:color="000000" w:sz="6" w:space="0"/>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nil"/>
          <w:bottom w:val="double" w:color="000000" w:sz="6" w:space="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7">
    <w:name w:val="Table Columns 2"/>
    <w:basedOn w:val="88"/>
    <w:unhideWhenUsed/>
    <w:qFormat/>
    <w:uiPriority w:val="99"/>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19">
    <w:name w:val="Table Columns 4"/>
    <w:basedOn w:val="88"/>
    <w:unhideWhenUsed/>
    <w:qFormat/>
    <w:uiPriority w:val="99"/>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nil"/>
          <w:bottom w:val="single" w:color="808080" w:sz="6" w:space="0"/>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33">
    <w:name w:val="Light Shading"/>
    <w:basedOn w:val="88"/>
    <w:unhideWhenUsed/>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style>
  <w:style w:type="table" w:styleId="134">
    <w:name w:val="Light Shading Accent 1"/>
    <w:basedOn w:val="88"/>
    <w:unhideWhenUsed/>
    <w:qFormat/>
    <w:uiPriority w:val="60"/>
    <w:rPr>
      <w:color w:val="2E75B5"/>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style>
  <w:style w:type="table" w:styleId="135">
    <w:name w:val="Light Shading Accent 2"/>
    <w:basedOn w:val="88"/>
    <w:unhideWhenUsed/>
    <w:qFormat/>
    <w:uiPriority w:val="60"/>
    <w:rPr>
      <w:color w:val="C559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style>
  <w:style w:type="table" w:styleId="136">
    <w:name w:val="Light Shading Accent 3"/>
    <w:basedOn w:val="88"/>
    <w:unhideWhenUsed/>
    <w:qFormat/>
    <w:uiPriority w:val="60"/>
    <w:rPr>
      <w:color w:val="7B7B7B"/>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style>
  <w:style w:type="table" w:styleId="137">
    <w:name w:val="Light Shading Accent 4"/>
    <w:basedOn w:val="88"/>
    <w:unhideWhenUsed/>
    <w:qFormat/>
    <w:uiPriority w:val="60"/>
    <w:rPr>
      <w:color w:val="BE8F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style>
  <w:style w:type="table" w:styleId="138">
    <w:name w:val="Light Shading Accent 5"/>
    <w:basedOn w:val="88"/>
    <w:unhideWhenUsed/>
    <w:qFormat/>
    <w:uiPriority w:val="60"/>
    <w:rPr>
      <w:color w:val="2F5496"/>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style>
  <w:style w:type="table" w:styleId="139">
    <w:name w:val="Light Shading Accent 6"/>
    <w:basedOn w:val="88"/>
    <w:unhideWhenUsed/>
    <w:qFormat/>
    <w:uiPriority w:val="60"/>
    <w:rPr>
      <w:color w:val="5381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style>
  <w:style w:type="table" w:styleId="140">
    <w:name w:val="Light List"/>
    <w:basedOn w:val="88"/>
    <w:unhideWhenUsed/>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styleId="141">
    <w:name w:val="Light List Accent 1"/>
    <w:basedOn w:val="88"/>
    <w:unhideWhenUsed/>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Horz">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style>
  <w:style w:type="table" w:styleId="142">
    <w:name w:val="Light List Accent 2"/>
    <w:basedOn w:val="88"/>
    <w:unhideWhenUsed/>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Horz">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style>
  <w:style w:type="table" w:styleId="143">
    <w:name w:val="Light List Accent 3"/>
    <w:basedOn w:val="88"/>
    <w:unhideWhenUsed/>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Horz">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style>
  <w:style w:type="table" w:styleId="144">
    <w:name w:val="Light List Accent 4"/>
    <w:basedOn w:val="88"/>
    <w:unhideWhenUsed/>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Horz">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style>
  <w:style w:type="table" w:styleId="145">
    <w:name w:val="Light List Accent 5"/>
    <w:basedOn w:val="88"/>
    <w:unhideWhenUsed/>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Horz">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style>
  <w:style w:type="table" w:styleId="146">
    <w:name w:val="Light List Accent 6"/>
    <w:basedOn w:val="88"/>
    <w:unhideWhenUsed/>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Horz">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style>
  <w:style w:type="table" w:styleId="147">
    <w:name w:val="Light Grid"/>
    <w:basedOn w:val="88"/>
    <w:unhideWhenUsed/>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Times New Roman"/>
        <w:b/>
        <w:bCs/>
      </w:rPr>
      <w:tblPr/>
      <w:tcPr>
        <w:tcBorders>
          <w:top w:val="single" w:color="000000" w:sz="8" w:space="0"/>
          <w:left w:val="single" w:color="000000" w:sz="8" w:space="0"/>
          <w:bottom w:val="single" w:color="000000" w:sz="18" w:space="0"/>
          <w:right w:val="single" w:color="000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table" w:styleId="148">
    <w:name w:val="Light Grid Accent 1"/>
    <w:basedOn w:val="88"/>
    <w:unhideWhenUsed/>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Times New Roman"/>
        <w:b/>
        <w:bCs/>
      </w:rPr>
      <w:tblPr/>
      <w:tcPr>
        <w:tcBorders>
          <w:top w:val="single" w:color="5B9BD5" w:sz="8" w:space="0"/>
          <w:left w:val="single" w:color="5B9BD5" w:sz="8" w:space="0"/>
          <w:bottom w:val="single" w:color="5B9BD5" w:sz="18" w:space="0"/>
          <w:right w:val="single" w:color="5B9BD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5B9BD5" w:sz="6" w:space="0"/>
          <w:left w:val="single" w:color="5B9BD5" w:sz="8" w:space="0"/>
          <w:bottom w:val="single" w:color="5B9BD5" w:sz="8" w:space="0"/>
          <w:right w:val="single" w:color="5B9BD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tcPr>
    </w:tblStylePr>
  </w:style>
  <w:style w:type="table" w:styleId="149">
    <w:name w:val="Light Grid Accent 2"/>
    <w:basedOn w:val="88"/>
    <w:unhideWhenUsed/>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Times New Roman"/>
        <w:b/>
        <w:bCs/>
      </w:rPr>
      <w:tblPr/>
      <w:tcPr>
        <w:tcBorders>
          <w:top w:val="single" w:color="ED7D31" w:sz="8" w:space="0"/>
          <w:left w:val="single" w:color="ED7D31" w:sz="8" w:space="0"/>
          <w:bottom w:val="single" w:color="ED7D31" w:sz="18" w:space="0"/>
          <w:right w:val="single" w:color="ED7D31"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ED7D31" w:sz="6" w:space="0"/>
          <w:left w:val="single" w:color="ED7D31" w:sz="8" w:space="0"/>
          <w:bottom w:val="single" w:color="ED7D31" w:sz="8" w:space="0"/>
          <w:right w:val="single" w:color="ED7D31"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tcPr>
    </w:tblStylePr>
  </w:style>
  <w:style w:type="table" w:styleId="150">
    <w:name w:val="Light Grid Accent 3"/>
    <w:basedOn w:val="88"/>
    <w:unhideWhenUsed/>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Times New Roman"/>
        <w:b/>
        <w:bCs/>
      </w:rPr>
      <w:tblPr/>
      <w:tcPr>
        <w:tcBorders>
          <w:top w:val="single" w:color="A5A5A5" w:sz="8" w:space="0"/>
          <w:left w:val="single" w:color="A5A5A5" w:sz="8" w:space="0"/>
          <w:bottom w:val="single" w:color="A5A5A5" w:sz="18" w:space="0"/>
          <w:right w:val="single" w:color="A5A5A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A5A5A5" w:sz="6" w:space="0"/>
          <w:left w:val="single" w:color="A5A5A5" w:sz="8" w:space="0"/>
          <w:bottom w:val="single" w:color="A5A5A5" w:sz="8" w:space="0"/>
          <w:right w:val="single" w:color="A5A5A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tcPr>
    </w:tblStylePr>
  </w:style>
  <w:style w:type="table" w:styleId="151">
    <w:name w:val="Light Grid Accent 4"/>
    <w:basedOn w:val="88"/>
    <w:unhideWhenUsed/>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Times New Roman"/>
        <w:b/>
        <w:bCs/>
      </w:rPr>
      <w:tblPr/>
      <w:tcPr>
        <w:tcBorders>
          <w:top w:val="single" w:color="FFC000" w:sz="8" w:space="0"/>
          <w:left w:val="single" w:color="FFC000" w:sz="8" w:space="0"/>
          <w:bottom w:val="single" w:color="FFC000" w:sz="18" w:space="0"/>
          <w:right w:val="single" w:color="FFC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FFC000" w:sz="6" w:space="0"/>
          <w:left w:val="single" w:color="FFC000" w:sz="8" w:space="0"/>
          <w:bottom w:val="single" w:color="FFC000" w:sz="8" w:space="0"/>
          <w:right w:val="single" w:color="FFC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tcPr>
    </w:tblStylePr>
  </w:style>
  <w:style w:type="table" w:styleId="152">
    <w:name w:val="Light Grid Accent 5"/>
    <w:basedOn w:val="88"/>
    <w:unhideWhenUsed/>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Times New Roman"/>
        <w:b/>
        <w:bCs/>
      </w:rPr>
      <w:tblPr/>
      <w:tcPr>
        <w:tcBorders>
          <w:top w:val="single" w:color="4472C4" w:sz="8" w:space="0"/>
          <w:left w:val="single" w:color="4472C4" w:sz="8" w:space="0"/>
          <w:bottom w:val="single" w:color="4472C4" w:sz="18" w:space="0"/>
          <w:right w:val="single" w:color="4472C4"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4472C4" w:sz="6" w:space="0"/>
          <w:left w:val="single" w:color="4472C4" w:sz="8" w:space="0"/>
          <w:bottom w:val="single" w:color="4472C4" w:sz="8" w:space="0"/>
          <w:right w:val="single" w:color="4472C4"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tcPr>
    </w:tblStylePr>
  </w:style>
  <w:style w:type="table" w:styleId="153">
    <w:name w:val="Light Grid Accent 6"/>
    <w:basedOn w:val="88"/>
    <w:unhideWhenUsed/>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Times New Roman"/>
        <w:b/>
        <w:bCs/>
      </w:rPr>
      <w:tbl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styleId="154">
    <w:name w:val="Medium Shading 1"/>
    <w:basedOn w:val="88"/>
    <w:unhideWhenUsed/>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l2br w:val="nil"/>
          <w:tr2bl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band2Horz">
      <w:tblPr/>
      <w:tcPr>
        <w:tcBorders>
          <w:top w:val="nil"/>
          <w:left w:val="nil"/>
          <w:bottom w:val="nil"/>
          <w:right w:val="nil"/>
          <w:insideH w:val="nil"/>
          <w:insideV w:val="nil"/>
          <w:tl2br w:val="nil"/>
          <w:tr2bl w:val="nil"/>
        </w:tcBorders>
      </w:tcPr>
    </w:tblStylePr>
  </w:style>
  <w:style w:type="table" w:styleId="155">
    <w:name w:val="Medium Shading 1 Accent 1"/>
    <w:basedOn w:val="88"/>
    <w:unhideWhenUsed/>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l2br w:val="nil"/>
          <w:tr2bl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band2Horz">
      <w:tblPr/>
      <w:tcPr>
        <w:tcBorders>
          <w:top w:val="nil"/>
          <w:left w:val="nil"/>
          <w:bottom w:val="nil"/>
          <w:right w:val="nil"/>
          <w:insideH w:val="nil"/>
          <w:insideV w:val="nil"/>
          <w:tl2br w:val="nil"/>
          <w:tr2bl w:val="nil"/>
        </w:tcBorders>
      </w:tcPr>
    </w:tblStylePr>
  </w:style>
  <w:style w:type="table" w:styleId="156">
    <w:name w:val="Medium Shading 1 Accent 2"/>
    <w:basedOn w:val="88"/>
    <w:unhideWhenUsed/>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l2br w:val="nil"/>
          <w:tr2bl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band2Horz">
      <w:tblPr/>
      <w:tcPr>
        <w:tcBorders>
          <w:top w:val="nil"/>
          <w:left w:val="nil"/>
          <w:bottom w:val="nil"/>
          <w:right w:val="nil"/>
          <w:insideH w:val="nil"/>
          <w:insideV w:val="nil"/>
          <w:tl2br w:val="nil"/>
          <w:tr2bl w:val="nil"/>
        </w:tcBorders>
      </w:tcPr>
    </w:tblStylePr>
  </w:style>
  <w:style w:type="table" w:styleId="157">
    <w:name w:val="Medium Shading 1 Accent 3"/>
    <w:basedOn w:val="88"/>
    <w:unhideWhenUsed/>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l2br w:val="nil"/>
          <w:tr2bl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band2Horz">
      <w:tblPr/>
      <w:tcPr>
        <w:tcBorders>
          <w:top w:val="nil"/>
          <w:left w:val="nil"/>
          <w:bottom w:val="nil"/>
          <w:right w:val="nil"/>
          <w:insideH w:val="nil"/>
          <w:insideV w:val="nil"/>
          <w:tl2br w:val="nil"/>
          <w:tr2bl w:val="nil"/>
        </w:tcBorders>
      </w:tcPr>
    </w:tblStylePr>
  </w:style>
  <w:style w:type="table" w:styleId="158">
    <w:name w:val="Medium Shading 1 Accent 4"/>
    <w:basedOn w:val="88"/>
    <w:unhideWhenUsed/>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l2br w:val="nil"/>
          <w:tr2bl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band2Horz">
      <w:tblPr/>
      <w:tcPr>
        <w:tcBorders>
          <w:top w:val="nil"/>
          <w:left w:val="nil"/>
          <w:bottom w:val="nil"/>
          <w:right w:val="nil"/>
          <w:insideH w:val="nil"/>
          <w:insideV w:val="nil"/>
          <w:tl2br w:val="nil"/>
          <w:tr2bl w:val="nil"/>
        </w:tcBorders>
      </w:tcPr>
    </w:tblStylePr>
  </w:style>
  <w:style w:type="table" w:styleId="159">
    <w:name w:val="Medium Shading 1 Accent 5"/>
    <w:basedOn w:val="88"/>
    <w:unhideWhenUsed/>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l2br w:val="nil"/>
          <w:tr2bl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band2Horz">
      <w:tblPr/>
      <w:tcPr>
        <w:tcBorders>
          <w:top w:val="nil"/>
          <w:left w:val="nil"/>
          <w:bottom w:val="nil"/>
          <w:right w:val="nil"/>
          <w:insideH w:val="nil"/>
          <w:insideV w:val="nil"/>
          <w:tl2br w:val="nil"/>
          <w:tr2bl w:val="nil"/>
        </w:tcBorders>
      </w:tcPr>
    </w:tblStylePr>
  </w:style>
  <w:style w:type="table" w:styleId="160">
    <w:name w:val="Medium Shading 1 Accent 6"/>
    <w:basedOn w:val="88"/>
    <w:unhideWhenUsed/>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l2br w:val="nil"/>
          <w:tr2bl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band2Horz">
      <w:tblPr/>
      <w:tcPr>
        <w:tcBorders>
          <w:top w:val="nil"/>
          <w:left w:val="nil"/>
          <w:bottom w:val="nil"/>
          <w:right w:val="nil"/>
          <w:insideH w:val="nil"/>
          <w:insideV w:val="nil"/>
          <w:tl2br w:val="nil"/>
          <w:tr2bl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000000"/>
      </w:tcPr>
    </w:tblStylePr>
    <w:tblStylePr w:type="lastCol">
      <w:rPr>
        <w:b/>
        <w:bCs/>
        <w:color w:val="FFFFFF"/>
      </w:rPr>
      <w:tblPr/>
      <w:tcPr>
        <w:tcBorders>
          <w:top w:val="nil"/>
          <w:left w:val="nil"/>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5B9BD5"/>
      </w:tcPr>
    </w:tblStylePr>
    <w:tblStylePr w:type="lastCol">
      <w:rPr>
        <w:b/>
        <w:bCs/>
        <w:color w:val="FFFFFF"/>
      </w:rPr>
      <w:tblPr/>
      <w:tcPr>
        <w:tcBorders>
          <w:top w:val="nil"/>
          <w:left w:val="nil"/>
          <w:bottom w:val="nil"/>
          <w:right w:val="nil"/>
          <w:insideH w:val="nil"/>
          <w:insideV w:val="nil"/>
          <w:tl2br w:val="nil"/>
          <w:tr2bl w:val="nil"/>
        </w:tcBorders>
        <w:shd w:val="clear" w:color="auto" w:fill="5B9BD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ED7D31"/>
      </w:tcPr>
    </w:tblStylePr>
    <w:tblStylePr w:type="lastCol">
      <w:rPr>
        <w:b/>
        <w:bCs/>
        <w:color w:val="FFFFFF"/>
      </w:rPr>
      <w:tblPr/>
      <w:tcPr>
        <w:tcBorders>
          <w:top w:val="nil"/>
          <w:left w:val="nil"/>
          <w:bottom w:val="nil"/>
          <w:right w:val="nil"/>
          <w:insideH w:val="nil"/>
          <w:insideV w:val="nil"/>
          <w:tl2br w:val="nil"/>
          <w:tr2bl w:val="nil"/>
        </w:tcBorders>
        <w:shd w:val="clear" w:color="auto" w:fill="ED7D31"/>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A5A5A5"/>
      </w:tcPr>
    </w:tblStylePr>
    <w:tblStylePr w:type="lastCol">
      <w:rPr>
        <w:b/>
        <w:bCs/>
        <w:color w:val="FFFFFF"/>
      </w:rPr>
      <w:tblPr/>
      <w:tcPr>
        <w:tcBorders>
          <w:top w:val="nil"/>
          <w:left w:val="nil"/>
          <w:bottom w:val="nil"/>
          <w:right w:val="nil"/>
          <w:insideH w:val="nil"/>
          <w:insideV w:val="nil"/>
          <w:tl2br w:val="nil"/>
          <w:tr2bl w:val="nil"/>
        </w:tcBorders>
        <w:shd w:val="clear" w:color="auto" w:fill="A5A5A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FFC000"/>
      </w:tcPr>
    </w:tblStylePr>
    <w:tblStylePr w:type="lastCol">
      <w:rPr>
        <w:b/>
        <w:bCs/>
        <w:color w:val="FFFFFF"/>
      </w:rPr>
      <w:tblPr/>
      <w:tcPr>
        <w:tcBorders>
          <w:top w:val="nil"/>
          <w:left w:val="nil"/>
          <w:bottom w:val="nil"/>
          <w:right w:val="nil"/>
          <w:insideH w:val="nil"/>
          <w:insideV w:val="nil"/>
          <w:tl2br w:val="nil"/>
          <w:tr2bl w:val="nil"/>
        </w:tcBorders>
        <w:shd w:val="clear" w:color="auto" w:fill="FFC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4472C4"/>
      </w:tcPr>
    </w:tblStylePr>
    <w:tblStylePr w:type="lastCol">
      <w:rPr>
        <w:b/>
        <w:bCs/>
        <w:color w:val="FFFFFF"/>
      </w:rPr>
      <w:tblPr/>
      <w:tcPr>
        <w:tcBorders>
          <w:top w:val="nil"/>
          <w:left w:val="nil"/>
          <w:bottom w:val="nil"/>
          <w:right w:val="nil"/>
          <w:insideH w:val="nil"/>
          <w:insideV w:val="nil"/>
          <w:tl2br w:val="nil"/>
          <w:tr2bl w:val="nil"/>
        </w:tcBorders>
        <w:shd w:val="clear" w:color="auto" w:fill="4472C4"/>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70AD47"/>
      </w:tcPr>
    </w:tblStylePr>
    <w:tblStylePr w:type="lastCol">
      <w:rPr>
        <w:b/>
        <w:bCs/>
        <w:color w:val="FFFFFF"/>
      </w:rPr>
      <w:tblPr/>
      <w:tcPr>
        <w:tcBorders>
          <w:top w:val="nil"/>
          <w:left w:val="nil"/>
          <w:bottom w:val="nil"/>
          <w:right w:val="nil"/>
          <w:insideH w:val="nil"/>
          <w:insideV w:val="nil"/>
          <w:tl2br w:val="nil"/>
          <w:tr2bl w:val="nil"/>
        </w:tcBorders>
        <w:shd w:val="clear" w:color="auto" w:fill="70AD47"/>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8">
    <w:name w:val="Medium List 1"/>
    <w:basedOn w:val="88"/>
    <w:unhideWhenUsed/>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Times New Roman"/>
      </w:rPr>
      <w:tblPr/>
      <w:tcPr>
        <w:tcBorders>
          <w:top w:val="nil"/>
          <w:left w:val="nil"/>
          <w:bottom w:val="single" w:color="000000" w:sz="8" w:space="0"/>
          <w:right w:val="nil"/>
          <w:insideH w:val="nil"/>
          <w:insideV w:val="nil"/>
          <w:tl2br w:val="nil"/>
          <w:tr2bl w:val="nil"/>
        </w:tcBorders>
      </w:tcPr>
    </w:tblStylePr>
    <w:tblStylePr w:type="lastRow">
      <w:rPr>
        <w:b/>
        <w:bCs/>
        <w:color w:val="44546A"/>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Pr/>
      <w:tcPr>
        <w:tcBorders>
          <w:top w:val="single" w:color="000000" w:sz="8" w:space="0"/>
          <w:left w:val="nil"/>
          <w:bottom w:val="single" w:color="000000" w:sz="8" w:space="0"/>
          <w:right w:val="nil"/>
          <w:insideH w:val="nil"/>
          <w:insideV w:val="nil"/>
          <w:tl2br w:val="nil"/>
          <w:tr2bl w:val="nil"/>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unhideWhenUsed/>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Times New Roman"/>
      </w:rPr>
      <w:tblPr/>
      <w:tcPr>
        <w:tcBorders>
          <w:top w:val="nil"/>
          <w:left w:val="nil"/>
          <w:bottom w:val="single" w:color="5B9BD5" w:sz="8" w:space="0"/>
          <w:right w:val="nil"/>
          <w:insideH w:val="nil"/>
          <w:insideV w:val="nil"/>
          <w:tl2br w:val="nil"/>
          <w:tr2bl w:val="nil"/>
        </w:tcBorders>
      </w:tcPr>
    </w:tblStylePr>
    <w:tblStylePr w:type="lastRow">
      <w:rPr>
        <w:b/>
        <w:bCs/>
        <w:color w:val="44546A"/>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Pr/>
      <w:tcPr>
        <w:tcBorders>
          <w:top w:val="single" w:color="5B9BD5" w:sz="8" w:space="0"/>
          <w:left w:val="nil"/>
          <w:bottom w:val="single" w:color="5B9BD5" w:sz="8" w:space="0"/>
          <w:right w:val="nil"/>
          <w:insideH w:val="nil"/>
          <w:insideV w:val="nil"/>
          <w:tl2br w:val="nil"/>
          <w:tr2bl w:val="nil"/>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unhideWhenUsed/>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Times New Roman"/>
      </w:rPr>
      <w:tblPr/>
      <w:tcPr>
        <w:tcBorders>
          <w:top w:val="nil"/>
          <w:left w:val="nil"/>
          <w:bottom w:val="single" w:color="ED7D31" w:sz="8" w:space="0"/>
          <w:right w:val="nil"/>
          <w:insideH w:val="nil"/>
          <w:insideV w:val="nil"/>
          <w:tl2br w:val="nil"/>
          <w:tr2bl w:val="nil"/>
        </w:tcBorders>
      </w:tcPr>
    </w:tblStylePr>
    <w:tblStylePr w:type="lastRow">
      <w:rPr>
        <w:b/>
        <w:bCs/>
        <w:color w:val="44546A"/>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Pr/>
      <w:tcPr>
        <w:tcBorders>
          <w:top w:val="single" w:color="ED7D31" w:sz="8" w:space="0"/>
          <w:left w:val="nil"/>
          <w:bottom w:val="single" w:color="ED7D31" w:sz="8" w:space="0"/>
          <w:right w:val="nil"/>
          <w:insideH w:val="nil"/>
          <w:insideV w:val="nil"/>
          <w:tl2br w:val="nil"/>
          <w:tr2bl w:val="nil"/>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unhideWhenUsed/>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Times New Roman"/>
      </w:rPr>
      <w:tblPr/>
      <w:tcPr>
        <w:tcBorders>
          <w:top w:val="nil"/>
          <w:left w:val="nil"/>
          <w:bottom w:val="single" w:color="A5A5A5" w:sz="8" w:space="0"/>
          <w:right w:val="nil"/>
          <w:insideH w:val="nil"/>
          <w:insideV w:val="nil"/>
          <w:tl2br w:val="nil"/>
          <w:tr2bl w:val="nil"/>
        </w:tcBorders>
      </w:tcPr>
    </w:tblStylePr>
    <w:tblStylePr w:type="lastRow">
      <w:rPr>
        <w:b/>
        <w:bCs/>
        <w:color w:val="44546A"/>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Pr/>
      <w:tcPr>
        <w:tcBorders>
          <w:top w:val="single" w:color="A5A5A5" w:sz="8" w:space="0"/>
          <w:left w:val="nil"/>
          <w:bottom w:val="single" w:color="A5A5A5" w:sz="8" w:space="0"/>
          <w:right w:val="nil"/>
          <w:insideH w:val="nil"/>
          <w:insideV w:val="nil"/>
          <w:tl2br w:val="nil"/>
          <w:tr2bl w:val="nil"/>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unhideWhenUsed/>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Times New Roman"/>
      </w:rPr>
      <w:tblPr/>
      <w:tcPr>
        <w:tcBorders>
          <w:top w:val="nil"/>
          <w:left w:val="nil"/>
          <w:bottom w:val="single" w:color="FFC000" w:sz="8" w:space="0"/>
          <w:right w:val="nil"/>
          <w:insideH w:val="nil"/>
          <w:insideV w:val="nil"/>
          <w:tl2br w:val="nil"/>
          <w:tr2bl w:val="nil"/>
        </w:tcBorders>
      </w:tcPr>
    </w:tblStylePr>
    <w:tblStylePr w:type="lastRow">
      <w:rPr>
        <w:b/>
        <w:bCs/>
        <w:color w:val="44546A"/>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Pr/>
      <w:tcPr>
        <w:tcBorders>
          <w:top w:val="single" w:color="FFC000" w:sz="8" w:space="0"/>
          <w:left w:val="nil"/>
          <w:bottom w:val="single" w:color="FFC000" w:sz="8" w:space="0"/>
          <w:right w:val="nil"/>
          <w:insideH w:val="nil"/>
          <w:insideV w:val="nil"/>
          <w:tl2br w:val="nil"/>
          <w:tr2bl w:val="nil"/>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unhideWhenUsed/>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Times New Roman"/>
      </w:rPr>
      <w:tblPr/>
      <w:tcPr>
        <w:tcBorders>
          <w:top w:val="nil"/>
          <w:left w:val="nil"/>
          <w:bottom w:val="single" w:color="4472C4" w:sz="8" w:space="0"/>
          <w:right w:val="nil"/>
          <w:insideH w:val="nil"/>
          <w:insideV w:val="nil"/>
          <w:tl2br w:val="nil"/>
          <w:tr2bl w:val="nil"/>
        </w:tcBorders>
      </w:tcPr>
    </w:tblStylePr>
    <w:tblStylePr w:type="lastRow">
      <w:rPr>
        <w:b/>
        <w:bCs/>
        <w:color w:val="44546A"/>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Pr/>
      <w:tcPr>
        <w:tcBorders>
          <w:top w:val="single" w:color="4472C4" w:sz="8" w:space="0"/>
          <w:left w:val="nil"/>
          <w:bottom w:val="single" w:color="4472C4" w:sz="8" w:space="0"/>
          <w:right w:val="nil"/>
          <w:insideH w:val="nil"/>
          <w:insideV w:val="nil"/>
          <w:tl2br w:val="nil"/>
          <w:tr2bl w:val="nil"/>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unhideWhenUsed/>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Times New Roman"/>
      </w:rPr>
      <w:tblPr/>
      <w:tcPr>
        <w:tcBorders>
          <w:top w:val="nil"/>
          <w:left w:val="nil"/>
          <w:bottom w:val="single" w:color="70AD47" w:sz="8" w:space="0"/>
          <w:right w:val="nil"/>
          <w:insideH w:val="nil"/>
          <w:insideV w:val="nil"/>
          <w:tl2br w:val="nil"/>
          <w:tr2bl w:val="nil"/>
        </w:tcBorders>
      </w:tcPr>
    </w:tblStylePr>
    <w:tblStylePr w:type="lastRow">
      <w:rPr>
        <w:b/>
        <w:bCs/>
        <w:color w:val="44546A"/>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Pr/>
      <w:tcPr>
        <w:tcBorders>
          <w:top w:val="single" w:color="70AD47" w:sz="8" w:space="0"/>
          <w:left w:val="nil"/>
          <w:bottom w:val="single" w:color="70AD47" w:sz="8" w:space="0"/>
          <w:right w:val="nil"/>
          <w:insideH w:val="nil"/>
          <w:insideV w:val="nil"/>
          <w:tl2br w:val="nil"/>
          <w:tr2bl w:val="nil"/>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unhideWhenUsed/>
    <w:qFormat/>
    <w:uiPriority w:val="66"/>
    <w:rPr>
      <w:rFonts w:ascii="Calibri Light" w:hAnsi="Calibri Light"/>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l2br w:val="nil"/>
          <w:tr2bl w:val="nil"/>
        </w:tcBorders>
        <w:shd w:val="clear" w:color="auto" w:fill="FFFFFF"/>
      </w:tcPr>
    </w:tblStylePr>
    <w:tblStylePr w:type="lastRow">
      <w:tblPr/>
      <w:tcPr>
        <w:tcBorders>
          <w:top w:val="single" w:color="000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000000" w:sz="8" w:space="0"/>
          <w:insideH w:val="nil"/>
          <w:insideV w:val="nil"/>
          <w:tl2br w:val="nil"/>
          <w:tr2bl w:val="nil"/>
        </w:tcBorders>
        <w:shd w:val="clear" w:color="auto" w:fill="FFFFFF"/>
      </w:tcPr>
    </w:tblStylePr>
    <w:tblStylePr w:type="lastCol">
      <w:tblPr/>
      <w:tcPr>
        <w:tcBorders>
          <w:top w:val="nil"/>
          <w:left w:val="single" w:color="000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6">
    <w:name w:val="Medium List 2 Accent 1"/>
    <w:basedOn w:val="88"/>
    <w:unhideWhenUsed/>
    <w:qFormat/>
    <w:uiPriority w:val="66"/>
    <w:rPr>
      <w:rFonts w:ascii="Calibri Light" w:hAnsi="Calibri Light"/>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l2br w:val="nil"/>
          <w:tr2bl w:val="nil"/>
        </w:tcBorders>
        <w:shd w:val="clear" w:color="auto" w:fill="FFFFFF"/>
      </w:tcPr>
    </w:tblStylePr>
    <w:tblStylePr w:type="lastRow">
      <w:tblPr/>
      <w:tcPr>
        <w:tcBorders>
          <w:top w:val="single" w:color="5B9BD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5B9BD5" w:sz="8" w:space="0"/>
          <w:insideH w:val="nil"/>
          <w:insideV w:val="nil"/>
          <w:tl2br w:val="nil"/>
          <w:tr2bl w:val="nil"/>
        </w:tcBorders>
        <w:shd w:val="clear" w:color="auto" w:fill="FFFFFF"/>
      </w:tcPr>
    </w:tblStylePr>
    <w:tblStylePr w:type="lastCol">
      <w:tblPr/>
      <w:tcPr>
        <w:tcBorders>
          <w:top w:val="nil"/>
          <w:left w:val="single" w:color="5B9BD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7">
    <w:name w:val="Medium List 2 Accent 2"/>
    <w:basedOn w:val="88"/>
    <w:unhideWhenUsed/>
    <w:qFormat/>
    <w:uiPriority w:val="66"/>
    <w:rPr>
      <w:rFonts w:ascii="Calibri Light" w:hAnsi="Calibri Light"/>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l2br w:val="nil"/>
          <w:tr2bl w:val="nil"/>
        </w:tcBorders>
        <w:shd w:val="clear" w:color="auto" w:fill="FFFFFF"/>
      </w:tcPr>
    </w:tblStylePr>
    <w:tblStylePr w:type="lastRow">
      <w:tblPr/>
      <w:tcPr>
        <w:tcBorders>
          <w:top w:val="single" w:color="ED7D31"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ED7D31" w:sz="8" w:space="0"/>
          <w:insideH w:val="nil"/>
          <w:insideV w:val="nil"/>
          <w:tl2br w:val="nil"/>
          <w:tr2bl w:val="nil"/>
        </w:tcBorders>
        <w:shd w:val="clear" w:color="auto" w:fill="FFFFFF"/>
      </w:tcPr>
    </w:tblStylePr>
    <w:tblStylePr w:type="lastCol">
      <w:tblPr/>
      <w:tcPr>
        <w:tcBorders>
          <w:top w:val="nil"/>
          <w:left w:val="single" w:color="ED7D31"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8">
    <w:name w:val="Medium List 2 Accent 3"/>
    <w:basedOn w:val="88"/>
    <w:unhideWhenUsed/>
    <w:qFormat/>
    <w:uiPriority w:val="66"/>
    <w:rPr>
      <w:rFonts w:ascii="Calibri Light" w:hAnsi="Calibri Light"/>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l2br w:val="nil"/>
          <w:tr2bl w:val="nil"/>
        </w:tcBorders>
        <w:shd w:val="clear" w:color="auto" w:fill="FFFFFF"/>
      </w:tcPr>
    </w:tblStylePr>
    <w:tblStylePr w:type="lastRow">
      <w:tblPr/>
      <w:tcPr>
        <w:tcBorders>
          <w:top w:val="single" w:color="A5A5A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A5A5A5" w:sz="8" w:space="0"/>
          <w:insideH w:val="nil"/>
          <w:insideV w:val="nil"/>
          <w:tl2br w:val="nil"/>
          <w:tr2bl w:val="nil"/>
        </w:tcBorders>
        <w:shd w:val="clear" w:color="auto" w:fill="FFFFFF"/>
      </w:tcPr>
    </w:tblStylePr>
    <w:tblStylePr w:type="lastCol">
      <w:tblPr/>
      <w:tcPr>
        <w:tcBorders>
          <w:top w:val="nil"/>
          <w:left w:val="single" w:color="A5A5A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9">
    <w:name w:val="Medium List 2 Accent 4"/>
    <w:basedOn w:val="88"/>
    <w:unhideWhenUsed/>
    <w:qFormat/>
    <w:uiPriority w:val="66"/>
    <w:rPr>
      <w:rFonts w:ascii="Calibri Light" w:hAnsi="Calibri Light"/>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l2br w:val="nil"/>
          <w:tr2bl w:val="nil"/>
        </w:tcBorders>
        <w:shd w:val="clear" w:color="auto" w:fill="FFFFFF"/>
      </w:tcPr>
    </w:tblStylePr>
    <w:tblStylePr w:type="lastRow">
      <w:tblPr/>
      <w:tcPr>
        <w:tcBorders>
          <w:top w:val="single" w:color="FFC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FFC000" w:sz="8" w:space="0"/>
          <w:insideH w:val="nil"/>
          <w:insideV w:val="nil"/>
          <w:tl2br w:val="nil"/>
          <w:tr2bl w:val="nil"/>
        </w:tcBorders>
        <w:shd w:val="clear" w:color="auto" w:fill="FFFFFF"/>
      </w:tcPr>
    </w:tblStylePr>
    <w:tblStylePr w:type="lastCol">
      <w:tblPr/>
      <w:tcPr>
        <w:tcBorders>
          <w:top w:val="nil"/>
          <w:left w:val="single" w:color="FFC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0">
    <w:name w:val="Medium List 2 Accent 5"/>
    <w:basedOn w:val="88"/>
    <w:unhideWhenUsed/>
    <w:qFormat/>
    <w:uiPriority w:val="66"/>
    <w:rPr>
      <w:rFonts w:ascii="Calibri Light" w:hAnsi="Calibri Light"/>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l2br w:val="nil"/>
          <w:tr2bl w:val="nil"/>
        </w:tcBorders>
        <w:shd w:val="clear" w:color="auto" w:fill="FFFFFF"/>
      </w:tcPr>
    </w:tblStylePr>
    <w:tblStylePr w:type="lastRow">
      <w:tblPr/>
      <w:tcPr>
        <w:tcBorders>
          <w:top w:val="single" w:color="4472C4"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4472C4" w:sz="8" w:space="0"/>
          <w:insideH w:val="nil"/>
          <w:insideV w:val="nil"/>
          <w:tl2br w:val="nil"/>
          <w:tr2bl w:val="nil"/>
        </w:tcBorders>
        <w:shd w:val="clear" w:color="auto" w:fill="FFFFFF"/>
      </w:tcPr>
    </w:tblStylePr>
    <w:tblStylePr w:type="lastCol">
      <w:tblPr/>
      <w:tcPr>
        <w:tcBorders>
          <w:top w:val="nil"/>
          <w:left w:val="single" w:color="4472C4"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1">
    <w:name w:val="Medium List 2 Accent 6"/>
    <w:basedOn w:val="88"/>
    <w:unhideWhenUsed/>
    <w:qFormat/>
    <w:uiPriority w:val="66"/>
    <w:rPr>
      <w:rFonts w:ascii="Calibri Light" w:hAnsi="Calibri Light"/>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l2br w:val="nil"/>
          <w:tr2bl w:val="nil"/>
        </w:tcBorders>
        <w:shd w:val="clear" w:color="auto" w:fill="FFFFFF"/>
      </w:tcPr>
    </w:tblStylePr>
    <w:tblStylePr w:type="lastRow">
      <w:tblPr/>
      <w:tcPr>
        <w:tcBorders>
          <w:top w:val="single" w:color="70AD47"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70AD47" w:sz="8" w:space="0"/>
          <w:insideH w:val="nil"/>
          <w:insideV w:val="nil"/>
          <w:tl2br w:val="nil"/>
          <w:tr2bl w:val="nil"/>
        </w:tcBorders>
        <w:shd w:val="clear" w:color="auto" w:fill="FFFFFF"/>
      </w:tcPr>
    </w:tblStylePr>
    <w:tblStylePr w:type="lastCol">
      <w:tblPr/>
      <w:tcPr>
        <w:tcBorders>
          <w:top w:val="nil"/>
          <w:left w:val="single" w:color="70AD47"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2">
    <w:name w:val="Medium Grid 1"/>
    <w:basedOn w:val="88"/>
    <w:unhideWhenUsed/>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unhideWhenUsed/>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unhideWhenUsed/>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unhideWhenUsed/>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unhideWhenUsed/>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unhideWhenUsed/>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unhideWhenUsed/>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unhideWhenUsed/>
    <w:qFormat/>
    <w:uiPriority w:val="68"/>
    <w:rPr>
      <w:rFonts w:ascii="Calibri Light" w:hAnsi="Calibri Light"/>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tblPr/>
      <w:tcPr>
        <w:shd w:val="clear" w:color="auto" w:fill="7F7F7F"/>
      </w:tcPr>
    </w:tblStylePr>
    <w:tblStylePr w:type="band1Horz">
      <w:tblPr/>
      <w:tcPr>
        <w:tcBorders>
          <w:top w:val="nil"/>
          <w:left w:val="nil"/>
          <w:bottom w:val="nil"/>
          <w:right w:val="nil"/>
          <w:insideH w:val="single" w:sz="6" w:space="0"/>
          <w:insideV w:val="single" w:sz="6" w:space="0"/>
          <w:tl2br w:val="nil"/>
          <w:tr2bl w:val="nil"/>
        </w:tcBorders>
        <w:shd w:val="clear" w:color="auto" w:fill="7F7F7F"/>
      </w:tcPr>
    </w:tblStylePr>
    <w:tblStylePr w:type="nwCell">
      <w:tblPr/>
      <w:tcPr>
        <w:shd w:val="clear" w:color="auto" w:fill="FFFFFF"/>
      </w:tcPr>
    </w:tblStylePr>
  </w:style>
  <w:style w:type="table" w:styleId="190">
    <w:name w:val="Medium Grid 2 Accent 1"/>
    <w:basedOn w:val="88"/>
    <w:unhideWhenUsed/>
    <w:qFormat/>
    <w:uiPriority w:val="68"/>
    <w:rPr>
      <w:rFonts w:ascii="Calibri Light" w:hAnsi="Calibri Light"/>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EEAF6"/>
      </w:tcPr>
    </w:tblStylePr>
    <w:tblStylePr w:type="band1Vert">
      <w:tblPr/>
      <w:tcPr>
        <w:shd w:val="clear" w:color="auto" w:fill="ADCDEA"/>
      </w:tcPr>
    </w:tblStylePr>
    <w:tblStylePr w:type="band1Horz">
      <w:tblPr/>
      <w:tcPr>
        <w:tcBorders>
          <w:top w:val="nil"/>
          <w:left w:val="nil"/>
          <w:bottom w:val="nil"/>
          <w:right w:val="nil"/>
          <w:insideH w:val="single" w:sz="6" w:space="0"/>
          <w:insideV w:val="single" w:sz="6" w:space="0"/>
          <w:tl2br w:val="nil"/>
          <w:tr2bl w:val="nil"/>
        </w:tcBorders>
        <w:shd w:val="clear" w:color="auto" w:fill="ADCDEA"/>
      </w:tcPr>
    </w:tblStylePr>
    <w:tblStylePr w:type="nwCell">
      <w:tblPr/>
      <w:tcPr>
        <w:shd w:val="clear" w:color="auto" w:fill="FFFFFF"/>
      </w:tcPr>
    </w:tblStylePr>
  </w:style>
  <w:style w:type="table" w:styleId="191">
    <w:name w:val="Medium Grid 2 Accent 2"/>
    <w:basedOn w:val="88"/>
    <w:unhideWhenUsed/>
    <w:qFormat/>
    <w:uiPriority w:val="68"/>
    <w:rPr>
      <w:rFonts w:ascii="Calibri Light" w:hAnsi="Calibri Light"/>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BE4D5"/>
      </w:tcPr>
    </w:tblStylePr>
    <w:tblStylePr w:type="band1Vert">
      <w:tblPr/>
      <w:tcPr>
        <w:shd w:val="clear" w:color="auto" w:fill="F6BE98"/>
      </w:tcPr>
    </w:tblStylePr>
    <w:tblStylePr w:type="band1Horz">
      <w:tblPr/>
      <w:tcPr>
        <w:tcBorders>
          <w:top w:val="nil"/>
          <w:left w:val="nil"/>
          <w:bottom w:val="nil"/>
          <w:right w:val="nil"/>
          <w:insideH w:val="single" w:sz="6" w:space="0"/>
          <w:insideV w:val="single" w:sz="6" w:space="0"/>
          <w:tl2br w:val="nil"/>
          <w:tr2bl w:val="nil"/>
        </w:tcBorders>
        <w:shd w:val="clear" w:color="auto" w:fill="F6BE98"/>
      </w:tcPr>
    </w:tblStylePr>
    <w:tblStylePr w:type="nwCell">
      <w:tblPr/>
      <w:tcPr>
        <w:shd w:val="clear" w:color="auto" w:fill="FFFFFF"/>
      </w:tcPr>
    </w:tblStylePr>
  </w:style>
  <w:style w:type="table" w:styleId="192">
    <w:name w:val="Medium Grid 2 Accent 3"/>
    <w:basedOn w:val="88"/>
    <w:unhideWhenUsed/>
    <w:qFormat/>
    <w:uiPriority w:val="68"/>
    <w:rPr>
      <w:rFonts w:ascii="Calibri Light" w:hAnsi="Calibri Light"/>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CECEC"/>
      </w:tcPr>
    </w:tblStylePr>
    <w:tblStylePr w:type="band1Vert">
      <w:tblPr/>
      <w:tcPr>
        <w:shd w:val="clear" w:color="auto" w:fill="D2D2D2"/>
      </w:tcPr>
    </w:tblStylePr>
    <w:tblStylePr w:type="band1Horz">
      <w:tblPr/>
      <w:tcPr>
        <w:tcBorders>
          <w:top w:val="nil"/>
          <w:left w:val="nil"/>
          <w:bottom w:val="nil"/>
          <w:right w:val="nil"/>
          <w:insideH w:val="single" w:sz="6" w:space="0"/>
          <w:insideV w:val="single" w:sz="6" w:space="0"/>
          <w:tl2br w:val="nil"/>
          <w:tr2bl w:val="nil"/>
        </w:tcBorders>
        <w:shd w:val="clear" w:color="auto" w:fill="D2D2D2"/>
      </w:tcPr>
    </w:tblStylePr>
    <w:tblStylePr w:type="nwCell">
      <w:tblPr/>
      <w:tcPr>
        <w:shd w:val="clear" w:color="auto" w:fill="FFFFFF"/>
      </w:tcPr>
    </w:tblStylePr>
  </w:style>
  <w:style w:type="table" w:styleId="193">
    <w:name w:val="Medium Grid 2 Accent 4"/>
    <w:basedOn w:val="88"/>
    <w:unhideWhenUsed/>
    <w:qFormat/>
    <w:uiPriority w:val="68"/>
    <w:rPr>
      <w:rFonts w:ascii="Calibri Light" w:hAnsi="Calibri Light"/>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EF2CC"/>
      </w:tcPr>
    </w:tblStylePr>
    <w:tblStylePr w:type="band1Vert">
      <w:tblPr/>
      <w:tcPr>
        <w:shd w:val="clear" w:color="auto" w:fill="FFDF7F"/>
      </w:tcPr>
    </w:tblStylePr>
    <w:tblStylePr w:type="band1Horz">
      <w:tblPr/>
      <w:tcPr>
        <w:tcBorders>
          <w:top w:val="nil"/>
          <w:left w:val="nil"/>
          <w:bottom w:val="nil"/>
          <w:right w:val="nil"/>
          <w:insideH w:val="single" w:sz="6" w:space="0"/>
          <w:insideV w:val="single" w:sz="6" w:space="0"/>
          <w:tl2br w:val="nil"/>
          <w:tr2bl w:val="nil"/>
        </w:tcBorders>
        <w:shd w:val="clear" w:color="auto" w:fill="FFDF7F"/>
      </w:tcPr>
    </w:tblStylePr>
    <w:tblStylePr w:type="nwCell">
      <w:tblPr/>
      <w:tcPr>
        <w:shd w:val="clear" w:color="auto" w:fill="FFFFFF"/>
      </w:tcPr>
    </w:tblStylePr>
  </w:style>
  <w:style w:type="table" w:styleId="194">
    <w:name w:val="Medium Grid 2 Accent 5"/>
    <w:basedOn w:val="88"/>
    <w:unhideWhenUsed/>
    <w:qFormat/>
    <w:uiPriority w:val="68"/>
    <w:rPr>
      <w:rFonts w:ascii="Calibri Light" w:hAnsi="Calibri Light"/>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9E2F3"/>
      </w:tcPr>
    </w:tblStylePr>
    <w:tblStylePr w:type="band1Vert">
      <w:tblPr/>
      <w:tcPr>
        <w:shd w:val="clear" w:color="auto" w:fill="A1B8E1"/>
      </w:tcPr>
    </w:tblStylePr>
    <w:tblStylePr w:type="band1Horz">
      <w:tblPr/>
      <w:tcPr>
        <w:tcBorders>
          <w:top w:val="nil"/>
          <w:left w:val="nil"/>
          <w:bottom w:val="nil"/>
          <w:right w:val="nil"/>
          <w:insideH w:val="single" w:sz="6" w:space="0"/>
          <w:insideV w:val="single" w:sz="6" w:space="0"/>
          <w:tl2br w:val="nil"/>
          <w:tr2bl w:val="nil"/>
        </w:tcBorders>
        <w:shd w:val="clear" w:color="auto" w:fill="A1B8E1"/>
      </w:tcPr>
    </w:tblStylePr>
    <w:tblStylePr w:type="nwCell">
      <w:tblPr/>
      <w:tcPr>
        <w:shd w:val="clear" w:color="auto" w:fill="FFFFFF"/>
      </w:tcPr>
    </w:tblStylePr>
  </w:style>
  <w:style w:type="table" w:styleId="195">
    <w:name w:val="Medium Grid 2 Accent 6"/>
    <w:basedOn w:val="88"/>
    <w:unhideWhenUsed/>
    <w:qFormat/>
    <w:uiPriority w:val="68"/>
    <w:rPr>
      <w:rFonts w:ascii="Calibri Light" w:hAnsi="Calibri Light"/>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2EFD9"/>
      </w:tcPr>
    </w:tblStylePr>
    <w:tblStylePr w:type="band1Vert">
      <w:tblPr/>
      <w:tcPr>
        <w:shd w:val="clear" w:color="auto" w:fill="B7D8A1"/>
      </w:tcPr>
    </w:tblStylePr>
    <w:tblStylePr w:type="band1Horz">
      <w:tblPr/>
      <w:tcPr>
        <w:tcBorders>
          <w:top w:val="nil"/>
          <w:left w:val="nil"/>
          <w:bottom w:val="nil"/>
          <w:right w:val="nil"/>
          <w:insideH w:val="single" w:sz="6" w:space="0"/>
          <w:insideV w:val="single" w:sz="6" w:space="0"/>
          <w:tl2br w:val="nil"/>
          <w:tr2bl w:val="nil"/>
        </w:tcBorders>
        <w:shd w:val="clear" w:color="auto" w:fill="B7D8A1"/>
      </w:tcPr>
    </w:tblStylePr>
    <w:tblStylePr w:type="nwCell">
      <w:tblPr/>
      <w:tcPr>
        <w:shd w:val="clear" w:color="auto" w:fill="FFFFFF"/>
      </w:tcPr>
    </w:tblStylePr>
  </w:style>
  <w:style w:type="table" w:styleId="196">
    <w:name w:val="Medium Grid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000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7F7F7F"/>
      </w:tcPr>
    </w:tblStylePr>
  </w:style>
  <w:style w:type="table" w:styleId="197">
    <w:name w:val="Medium Grid 3 Accent 1"/>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5B9BD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DCDEA"/>
      </w:tcPr>
    </w:tblStylePr>
  </w:style>
  <w:style w:type="table" w:styleId="198">
    <w:name w:val="Medium Grid 3 Accent 2"/>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ED7D31"/>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6BE98"/>
      </w:tcPr>
    </w:tblStylePr>
  </w:style>
  <w:style w:type="table" w:styleId="199">
    <w:name w:val="Medium Grid 3 Accent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A5A5A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D2D2D2"/>
      </w:tcPr>
    </w:tblStylePr>
  </w:style>
  <w:style w:type="table" w:styleId="200">
    <w:name w:val="Medium Grid 3 Accent 4"/>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FFC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FDF7F"/>
      </w:tcPr>
    </w:tblStylePr>
  </w:style>
  <w:style w:type="table" w:styleId="201">
    <w:name w:val="Medium Grid 3 Accent 5"/>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472C4"/>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1B8E1"/>
      </w:tcPr>
    </w:tblStylePr>
  </w:style>
  <w:style w:type="table" w:styleId="202">
    <w:name w:val="Medium Grid 3 Accent 6"/>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70AD47"/>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B7D8A1"/>
      </w:tcPr>
    </w:tblStylePr>
  </w:style>
  <w:style w:type="table" w:styleId="203">
    <w:name w:val="Dark List"/>
    <w:basedOn w:val="88"/>
    <w:unhideWhenUsed/>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000000"/>
      </w:tcPr>
    </w:tblStylePr>
    <w:tblStylePr w:type="firstCol">
      <w:tblPr/>
      <w:tcPr>
        <w:tcBorders>
          <w:top w:val="nil"/>
          <w:left w:val="nil"/>
          <w:bottom w:val="nil"/>
          <w:right w:val="single" w:color="FFFFFF" w:sz="18" w:space="0"/>
          <w:insideH w:val="nil"/>
          <w:insideV w:val="nil"/>
          <w:tl2br w:val="nil"/>
          <w:tr2bl w:val="nil"/>
        </w:tcBorders>
        <w:shd w:val="clear" w:color="auto" w:fill="000000"/>
      </w:tcPr>
    </w:tblStylePr>
    <w:tblStylePr w:type="lastCol">
      <w:tblPr/>
      <w:tcPr>
        <w:tcBorders>
          <w:top w:val="nil"/>
          <w:left w:val="single" w:color="FFFFFF" w:sz="18" w:space="0"/>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000000"/>
      </w:tcPr>
    </w:tblStylePr>
    <w:tblStylePr w:type="band1Horz">
      <w:tblPr/>
      <w:tcPr>
        <w:tcBorders>
          <w:top w:val="nil"/>
          <w:left w:val="nil"/>
          <w:bottom w:val="nil"/>
          <w:right w:val="nil"/>
          <w:insideH w:val="nil"/>
          <w:insideV w:val="nil"/>
          <w:tl2br w:val="nil"/>
          <w:tr2bl w:val="nil"/>
        </w:tcBorders>
        <w:shd w:val="clear" w:color="auto" w:fill="000000"/>
      </w:tcPr>
    </w:tblStylePr>
  </w:style>
  <w:style w:type="table" w:styleId="204">
    <w:name w:val="Dark List Accent 1"/>
    <w:basedOn w:val="88"/>
    <w:unhideWhenUsed/>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E4D78"/>
      </w:tcPr>
    </w:tblStylePr>
    <w:tblStylePr w:type="firstCol">
      <w:tblPr/>
      <w:tcPr>
        <w:tcBorders>
          <w:top w:val="nil"/>
          <w:left w:val="nil"/>
          <w:bottom w:val="nil"/>
          <w:right w:val="single" w:color="FFFFFF" w:sz="18" w:space="0"/>
          <w:insideH w:val="nil"/>
          <w:insideV w:val="nil"/>
          <w:tl2br w:val="nil"/>
          <w:tr2bl w:val="nil"/>
        </w:tcBorders>
        <w:shd w:val="clear" w:color="auto" w:fill="2E75B5"/>
      </w:tcPr>
    </w:tblStylePr>
    <w:tblStylePr w:type="lastCol">
      <w:tblPr/>
      <w:tcPr>
        <w:tcBorders>
          <w:top w:val="nil"/>
          <w:left w:val="single" w:color="FFFFFF" w:sz="18" w:space="0"/>
          <w:bottom w:val="nil"/>
          <w:right w:val="nil"/>
          <w:insideH w:val="nil"/>
          <w:insideV w:val="nil"/>
          <w:tl2br w:val="nil"/>
          <w:tr2bl w:val="nil"/>
        </w:tcBorders>
        <w:shd w:val="clear" w:color="auto" w:fill="2E75B5"/>
      </w:tcPr>
    </w:tblStylePr>
    <w:tblStylePr w:type="band1Vert">
      <w:tblPr/>
      <w:tcPr>
        <w:tcBorders>
          <w:top w:val="nil"/>
          <w:left w:val="nil"/>
          <w:bottom w:val="nil"/>
          <w:right w:val="nil"/>
          <w:insideH w:val="nil"/>
          <w:insideV w:val="nil"/>
          <w:tl2br w:val="nil"/>
          <w:tr2bl w:val="nil"/>
        </w:tcBorders>
        <w:shd w:val="clear" w:color="auto" w:fill="2E75B5"/>
      </w:tcPr>
    </w:tblStylePr>
    <w:tblStylePr w:type="band1Horz">
      <w:tblPr/>
      <w:tcPr>
        <w:tcBorders>
          <w:top w:val="nil"/>
          <w:left w:val="nil"/>
          <w:bottom w:val="nil"/>
          <w:right w:val="nil"/>
          <w:insideH w:val="nil"/>
          <w:insideV w:val="nil"/>
          <w:tl2br w:val="nil"/>
          <w:tr2bl w:val="nil"/>
        </w:tcBorders>
        <w:shd w:val="clear" w:color="auto" w:fill="2E75B5"/>
      </w:tcPr>
    </w:tblStylePr>
  </w:style>
  <w:style w:type="table" w:styleId="205">
    <w:name w:val="Dark List Accent 2"/>
    <w:basedOn w:val="88"/>
    <w:unhideWhenUsed/>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823B0B"/>
      </w:tcPr>
    </w:tblStylePr>
    <w:tblStylePr w:type="firstCol">
      <w:tblPr/>
      <w:tcPr>
        <w:tcBorders>
          <w:top w:val="nil"/>
          <w:left w:val="nil"/>
          <w:bottom w:val="nil"/>
          <w:right w:val="single" w:color="FFFFFF" w:sz="18" w:space="0"/>
          <w:insideH w:val="nil"/>
          <w:insideV w:val="nil"/>
          <w:tl2br w:val="nil"/>
          <w:tr2bl w:val="nil"/>
        </w:tcBorders>
        <w:shd w:val="clear" w:color="auto" w:fill="C55911"/>
      </w:tcPr>
    </w:tblStylePr>
    <w:tblStylePr w:type="lastCol">
      <w:tblPr/>
      <w:tcPr>
        <w:tcBorders>
          <w:top w:val="nil"/>
          <w:left w:val="single" w:color="FFFFFF" w:sz="18" w:space="0"/>
          <w:bottom w:val="nil"/>
          <w:right w:val="nil"/>
          <w:insideH w:val="nil"/>
          <w:insideV w:val="nil"/>
          <w:tl2br w:val="nil"/>
          <w:tr2bl w:val="nil"/>
        </w:tcBorders>
        <w:shd w:val="clear" w:color="auto" w:fill="C55911"/>
      </w:tcPr>
    </w:tblStylePr>
    <w:tblStylePr w:type="band1Vert">
      <w:tblPr/>
      <w:tcPr>
        <w:tcBorders>
          <w:top w:val="nil"/>
          <w:left w:val="nil"/>
          <w:bottom w:val="nil"/>
          <w:right w:val="nil"/>
          <w:insideH w:val="nil"/>
          <w:insideV w:val="nil"/>
          <w:tl2br w:val="nil"/>
          <w:tr2bl w:val="nil"/>
        </w:tcBorders>
        <w:shd w:val="clear" w:color="auto" w:fill="C55911"/>
      </w:tcPr>
    </w:tblStylePr>
    <w:tblStylePr w:type="band1Horz">
      <w:tblPr/>
      <w:tcPr>
        <w:tcBorders>
          <w:top w:val="nil"/>
          <w:left w:val="nil"/>
          <w:bottom w:val="nil"/>
          <w:right w:val="nil"/>
          <w:insideH w:val="nil"/>
          <w:insideV w:val="nil"/>
          <w:tl2br w:val="nil"/>
          <w:tr2bl w:val="nil"/>
        </w:tcBorders>
        <w:shd w:val="clear" w:color="auto" w:fill="C55911"/>
      </w:tcPr>
    </w:tblStylePr>
  </w:style>
  <w:style w:type="table" w:styleId="206">
    <w:name w:val="Dark List Accent 3"/>
    <w:basedOn w:val="88"/>
    <w:unhideWhenUsed/>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525252"/>
      </w:tcPr>
    </w:tblStylePr>
    <w:tblStylePr w:type="firstCol">
      <w:tblPr/>
      <w:tcPr>
        <w:tcBorders>
          <w:top w:val="nil"/>
          <w:left w:val="nil"/>
          <w:bottom w:val="nil"/>
          <w:right w:val="single" w:color="FFFFFF" w:sz="18" w:space="0"/>
          <w:insideH w:val="nil"/>
          <w:insideV w:val="nil"/>
          <w:tl2br w:val="nil"/>
          <w:tr2bl w:val="nil"/>
        </w:tcBorders>
        <w:shd w:val="clear" w:color="auto" w:fill="7B7B7B"/>
      </w:tcPr>
    </w:tblStylePr>
    <w:tblStylePr w:type="lastCol">
      <w:tblPr/>
      <w:tcPr>
        <w:tcBorders>
          <w:top w:val="nil"/>
          <w:left w:val="single" w:color="FFFFFF" w:sz="18" w:space="0"/>
          <w:bottom w:val="nil"/>
          <w:right w:val="nil"/>
          <w:insideH w:val="nil"/>
          <w:insideV w:val="nil"/>
          <w:tl2br w:val="nil"/>
          <w:tr2bl w:val="nil"/>
        </w:tcBorders>
        <w:shd w:val="clear" w:color="auto" w:fill="7B7B7B"/>
      </w:tcPr>
    </w:tblStylePr>
    <w:tblStylePr w:type="band1Vert">
      <w:tblPr/>
      <w:tcPr>
        <w:tcBorders>
          <w:top w:val="nil"/>
          <w:left w:val="nil"/>
          <w:bottom w:val="nil"/>
          <w:right w:val="nil"/>
          <w:insideH w:val="nil"/>
          <w:insideV w:val="nil"/>
          <w:tl2br w:val="nil"/>
          <w:tr2bl w:val="nil"/>
        </w:tcBorders>
        <w:shd w:val="clear" w:color="auto" w:fill="7B7B7B"/>
      </w:tcPr>
    </w:tblStylePr>
    <w:tblStylePr w:type="band1Horz">
      <w:tblPr/>
      <w:tcPr>
        <w:tcBorders>
          <w:top w:val="nil"/>
          <w:left w:val="nil"/>
          <w:bottom w:val="nil"/>
          <w:right w:val="nil"/>
          <w:insideH w:val="nil"/>
          <w:insideV w:val="nil"/>
          <w:tl2br w:val="nil"/>
          <w:tr2bl w:val="nil"/>
        </w:tcBorders>
        <w:shd w:val="clear" w:color="auto" w:fill="7B7B7B"/>
      </w:tcPr>
    </w:tblStylePr>
  </w:style>
  <w:style w:type="table" w:styleId="207">
    <w:name w:val="Dark List Accent 4"/>
    <w:basedOn w:val="88"/>
    <w:unhideWhenUsed/>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7E5F00"/>
      </w:tcPr>
    </w:tblStylePr>
    <w:tblStylePr w:type="firstCol">
      <w:tblPr/>
      <w:tcPr>
        <w:tcBorders>
          <w:top w:val="nil"/>
          <w:left w:val="nil"/>
          <w:bottom w:val="nil"/>
          <w:right w:val="single" w:color="FFFFFF" w:sz="18" w:space="0"/>
          <w:insideH w:val="nil"/>
          <w:insideV w:val="nil"/>
          <w:tl2br w:val="nil"/>
          <w:tr2bl w:val="nil"/>
        </w:tcBorders>
        <w:shd w:val="clear" w:color="auto" w:fill="BE8F00"/>
      </w:tcPr>
    </w:tblStylePr>
    <w:tblStylePr w:type="lastCol">
      <w:tblPr/>
      <w:tcPr>
        <w:tcBorders>
          <w:top w:val="nil"/>
          <w:left w:val="single" w:color="FFFFFF" w:sz="18" w:space="0"/>
          <w:bottom w:val="nil"/>
          <w:right w:val="nil"/>
          <w:insideH w:val="nil"/>
          <w:insideV w:val="nil"/>
          <w:tl2br w:val="nil"/>
          <w:tr2bl w:val="nil"/>
        </w:tcBorders>
        <w:shd w:val="clear" w:color="auto" w:fill="BE8F00"/>
      </w:tcPr>
    </w:tblStylePr>
    <w:tblStylePr w:type="band1Vert">
      <w:tblPr/>
      <w:tcPr>
        <w:tcBorders>
          <w:top w:val="nil"/>
          <w:left w:val="nil"/>
          <w:bottom w:val="nil"/>
          <w:right w:val="nil"/>
          <w:insideH w:val="nil"/>
          <w:insideV w:val="nil"/>
          <w:tl2br w:val="nil"/>
          <w:tr2bl w:val="nil"/>
        </w:tcBorders>
        <w:shd w:val="clear" w:color="auto" w:fill="BE8F00"/>
      </w:tcPr>
    </w:tblStylePr>
    <w:tblStylePr w:type="band1Horz">
      <w:tblPr/>
      <w:tcPr>
        <w:tcBorders>
          <w:top w:val="nil"/>
          <w:left w:val="nil"/>
          <w:bottom w:val="nil"/>
          <w:right w:val="nil"/>
          <w:insideH w:val="nil"/>
          <w:insideV w:val="nil"/>
          <w:tl2br w:val="nil"/>
          <w:tr2bl w:val="nil"/>
        </w:tcBorders>
        <w:shd w:val="clear" w:color="auto" w:fill="BE8F00"/>
      </w:tcPr>
    </w:tblStylePr>
  </w:style>
  <w:style w:type="table" w:styleId="208">
    <w:name w:val="Dark List Accent 5"/>
    <w:basedOn w:val="88"/>
    <w:unhideWhenUsed/>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F3863"/>
      </w:tcPr>
    </w:tblStylePr>
    <w:tblStylePr w:type="firstCol">
      <w:tblPr/>
      <w:tcPr>
        <w:tcBorders>
          <w:top w:val="nil"/>
          <w:left w:val="nil"/>
          <w:bottom w:val="nil"/>
          <w:right w:val="single" w:color="FFFFFF" w:sz="18" w:space="0"/>
          <w:insideH w:val="nil"/>
          <w:insideV w:val="nil"/>
          <w:tl2br w:val="nil"/>
          <w:tr2bl w:val="nil"/>
        </w:tcBorders>
        <w:shd w:val="clear" w:color="auto" w:fill="2F5496"/>
      </w:tcPr>
    </w:tblStylePr>
    <w:tblStylePr w:type="lastCol">
      <w:tblPr/>
      <w:tcPr>
        <w:tcBorders>
          <w:top w:val="nil"/>
          <w:left w:val="single" w:color="FFFFFF" w:sz="18" w:space="0"/>
          <w:bottom w:val="nil"/>
          <w:right w:val="nil"/>
          <w:insideH w:val="nil"/>
          <w:insideV w:val="nil"/>
          <w:tl2br w:val="nil"/>
          <w:tr2bl w:val="nil"/>
        </w:tcBorders>
        <w:shd w:val="clear" w:color="auto" w:fill="2F5496"/>
      </w:tcPr>
    </w:tblStylePr>
    <w:tblStylePr w:type="band1Vert">
      <w:tblPr/>
      <w:tcPr>
        <w:tcBorders>
          <w:top w:val="nil"/>
          <w:left w:val="nil"/>
          <w:bottom w:val="nil"/>
          <w:right w:val="nil"/>
          <w:insideH w:val="nil"/>
          <w:insideV w:val="nil"/>
          <w:tl2br w:val="nil"/>
          <w:tr2bl w:val="nil"/>
        </w:tcBorders>
        <w:shd w:val="clear" w:color="auto" w:fill="2F5496"/>
      </w:tcPr>
    </w:tblStylePr>
    <w:tblStylePr w:type="band1Horz">
      <w:tblPr/>
      <w:tcPr>
        <w:tcBorders>
          <w:top w:val="nil"/>
          <w:left w:val="nil"/>
          <w:bottom w:val="nil"/>
          <w:right w:val="nil"/>
          <w:insideH w:val="nil"/>
          <w:insideV w:val="nil"/>
          <w:tl2br w:val="nil"/>
          <w:tr2bl w:val="nil"/>
        </w:tcBorders>
        <w:shd w:val="clear" w:color="auto" w:fill="2F5496"/>
      </w:tcPr>
    </w:tblStylePr>
  </w:style>
  <w:style w:type="table" w:styleId="209">
    <w:name w:val="Dark List Accent 6"/>
    <w:basedOn w:val="88"/>
    <w:unhideWhenUsed/>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375623"/>
      </w:tcPr>
    </w:tblStylePr>
    <w:tblStylePr w:type="firstCol">
      <w:tblPr/>
      <w:tcPr>
        <w:tcBorders>
          <w:top w:val="nil"/>
          <w:left w:val="nil"/>
          <w:bottom w:val="nil"/>
          <w:right w:val="single" w:color="FFFFFF" w:sz="18" w:space="0"/>
          <w:insideH w:val="nil"/>
          <w:insideV w:val="nil"/>
          <w:tl2br w:val="nil"/>
          <w:tr2bl w:val="nil"/>
        </w:tcBorders>
        <w:shd w:val="clear" w:color="auto" w:fill="538135"/>
      </w:tcPr>
    </w:tblStylePr>
    <w:tblStylePr w:type="lastCol">
      <w:tblPr/>
      <w:tcPr>
        <w:tcBorders>
          <w:top w:val="nil"/>
          <w:left w:val="single" w:color="FFFFFF" w:sz="18" w:space="0"/>
          <w:bottom w:val="nil"/>
          <w:right w:val="nil"/>
          <w:insideH w:val="nil"/>
          <w:insideV w:val="nil"/>
          <w:tl2br w:val="nil"/>
          <w:tr2bl w:val="nil"/>
        </w:tcBorders>
        <w:shd w:val="clear" w:color="auto" w:fill="538135"/>
      </w:tcPr>
    </w:tblStylePr>
    <w:tblStylePr w:type="band1Vert">
      <w:tblPr/>
      <w:tcPr>
        <w:tcBorders>
          <w:top w:val="nil"/>
          <w:left w:val="nil"/>
          <w:bottom w:val="nil"/>
          <w:right w:val="nil"/>
          <w:insideH w:val="nil"/>
          <w:insideV w:val="nil"/>
          <w:tl2br w:val="nil"/>
          <w:tr2bl w:val="nil"/>
        </w:tcBorders>
        <w:shd w:val="clear" w:color="auto" w:fill="538135"/>
      </w:tcPr>
    </w:tblStylePr>
    <w:tblStylePr w:type="band1Horz">
      <w:tblPr/>
      <w:tcPr>
        <w:tcBorders>
          <w:top w:val="nil"/>
          <w:left w:val="nil"/>
          <w:bottom w:val="nil"/>
          <w:right w:val="nil"/>
          <w:insideH w:val="nil"/>
          <w:insideV w:val="nil"/>
          <w:tl2br w:val="nil"/>
          <w:tr2bl w:val="nil"/>
        </w:tcBorders>
        <w:shd w:val="clear" w:color="auto" w:fill="538135"/>
      </w:tcPr>
    </w:tblStylePr>
  </w:style>
  <w:style w:type="table" w:styleId="210">
    <w:name w:val="Colorful Shading"/>
    <w:basedOn w:val="88"/>
    <w:unhideWhenUsed/>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000000"/>
      </w:tcPr>
    </w:tblStylePr>
    <w:tblStylePr w:type="firstCol">
      <w:rPr>
        <w:color w:val="FFFFFF"/>
      </w:rPr>
      <w:tblPr/>
      <w:tcPr>
        <w:tcBorders>
          <w:top w:val="nil"/>
          <w:left w:val="nil"/>
          <w:bottom w:val="nil"/>
          <w:right w:val="nil"/>
          <w:insideH w:val="single" w:sz="4" w:space="0"/>
          <w:insideV w:val="nil"/>
          <w:tl2br w:val="nil"/>
          <w:tr2bl w:val="nil"/>
        </w:tcBorders>
        <w:shd w:val="clear" w:color="auto" w:fill="000000"/>
      </w:tcPr>
    </w:tblStylePr>
    <w:tblStylePr w:type="lastCol">
      <w:rPr>
        <w:color w:val="FFFFFF"/>
      </w:rPr>
      <w:tblPr/>
      <w:tcPr>
        <w:tcBorders>
          <w:top w:val="nil"/>
          <w:left w:val="nil"/>
          <w:bottom w:val="nil"/>
          <w:right w:val="nil"/>
          <w:insideH w:val="nil"/>
          <w:insideV w:val="nil"/>
          <w:tl2br w:val="nil"/>
          <w:tr2bl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unhideWhenUsed/>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5D91"/>
      </w:tcPr>
    </w:tblStylePr>
    <w:tblStylePr w:type="firstCol">
      <w:rPr>
        <w:color w:val="FFFFFF"/>
      </w:rPr>
      <w:tblPr/>
      <w:tcPr>
        <w:tcBorders>
          <w:top w:val="nil"/>
          <w:left w:val="nil"/>
          <w:bottom w:val="nil"/>
          <w:right w:val="nil"/>
          <w:insideH w:val="single" w:sz="4" w:space="0"/>
          <w:insideV w:val="nil"/>
          <w:tl2br w:val="nil"/>
          <w:tr2bl w:val="nil"/>
        </w:tcBorders>
        <w:shd w:val="clear" w:color="auto" w:fill="255D91"/>
      </w:tcPr>
    </w:tblStylePr>
    <w:tblStylePr w:type="lastCol">
      <w:rPr>
        <w:color w:val="FFFFFF"/>
      </w:rPr>
      <w:tblPr/>
      <w:tcPr>
        <w:tcBorders>
          <w:top w:val="nil"/>
          <w:left w:val="nil"/>
          <w:bottom w:val="nil"/>
          <w:right w:val="nil"/>
          <w:insideH w:val="nil"/>
          <w:insideV w:val="nil"/>
          <w:tl2br w:val="nil"/>
          <w:tr2bl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unhideWhenUsed/>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D480D"/>
      </w:tcPr>
    </w:tblStylePr>
    <w:tblStylePr w:type="firstCol">
      <w:rPr>
        <w:color w:val="FFFFFF"/>
      </w:rPr>
      <w:tblPr/>
      <w:tcPr>
        <w:tcBorders>
          <w:top w:val="nil"/>
          <w:left w:val="nil"/>
          <w:bottom w:val="nil"/>
          <w:right w:val="nil"/>
          <w:insideH w:val="single" w:sz="4" w:space="0"/>
          <w:insideV w:val="nil"/>
          <w:tl2br w:val="nil"/>
          <w:tr2bl w:val="nil"/>
        </w:tcBorders>
        <w:shd w:val="clear" w:color="auto" w:fill="9D480D"/>
      </w:tcPr>
    </w:tblStylePr>
    <w:tblStylePr w:type="lastCol">
      <w:rPr>
        <w:color w:val="FFFFFF"/>
      </w:rPr>
      <w:tblPr/>
      <w:tcPr>
        <w:tcBorders>
          <w:top w:val="nil"/>
          <w:left w:val="nil"/>
          <w:bottom w:val="nil"/>
          <w:right w:val="nil"/>
          <w:insideH w:val="nil"/>
          <w:insideV w:val="nil"/>
          <w:tl2br w:val="nil"/>
          <w:tr2bl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unhideWhenUsed/>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626262"/>
      </w:tcPr>
    </w:tblStylePr>
    <w:tblStylePr w:type="firstCol">
      <w:rPr>
        <w:color w:val="FFFFFF"/>
      </w:rPr>
      <w:tblPr/>
      <w:tcPr>
        <w:tcBorders>
          <w:top w:val="nil"/>
          <w:left w:val="nil"/>
          <w:bottom w:val="nil"/>
          <w:right w:val="nil"/>
          <w:insideH w:val="single" w:sz="4" w:space="0"/>
          <w:insideV w:val="nil"/>
          <w:tl2br w:val="nil"/>
          <w:tr2bl w:val="nil"/>
        </w:tcBorders>
        <w:shd w:val="clear" w:color="auto" w:fill="626262"/>
      </w:tcPr>
    </w:tblStylePr>
    <w:tblStylePr w:type="lastCol">
      <w:rPr>
        <w:color w:val="FFFFFF"/>
      </w:rPr>
      <w:tblPr/>
      <w:tcPr>
        <w:tcBorders>
          <w:top w:val="nil"/>
          <w:left w:val="nil"/>
          <w:bottom w:val="nil"/>
          <w:right w:val="nil"/>
          <w:insideH w:val="nil"/>
          <w:insideV w:val="nil"/>
          <w:tl2br w:val="nil"/>
          <w:tr2bl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unhideWhenUsed/>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97300"/>
      </w:tcPr>
    </w:tblStylePr>
    <w:tblStylePr w:type="firstCol">
      <w:rPr>
        <w:color w:val="FFFFFF"/>
      </w:rPr>
      <w:tblPr/>
      <w:tcPr>
        <w:tcBorders>
          <w:top w:val="nil"/>
          <w:left w:val="nil"/>
          <w:bottom w:val="nil"/>
          <w:right w:val="nil"/>
          <w:insideH w:val="single" w:sz="4" w:space="0"/>
          <w:insideV w:val="nil"/>
          <w:tl2br w:val="nil"/>
          <w:tr2bl w:val="nil"/>
        </w:tcBorders>
        <w:shd w:val="clear" w:color="auto" w:fill="997300"/>
      </w:tcPr>
    </w:tblStylePr>
    <w:tblStylePr w:type="lastCol">
      <w:rPr>
        <w:color w:val="FFFFFF"/>
      </w:rPr>
      <w:tblPr/>
      <w:tcPr>
        <w:tcBorders>
          <w:top w:val="nil"/>
          <w:left w:val="nil"/>
          <w:bottom w:val="nil"/>
          <w:right w:val="nil"/>
          <w:insideH w:val="nil"/>
          <w:insideV w:val="nil"/>
          <w:tl2br w:val="nil"/>
          <w:tr2bl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unhideWhenUsed/>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4378"/>
      </w:tcPr>
    </w:tblStylePr>
    <w:tblStylePr w:type="firstCol">
      <w:rPr>
        <w:color w:val="FFFFFF"/>
      </w:rPr>
      <w:tblPr/>
      <w:tcPr>
        <w:tcBorders>
          <w:top w:val="nil"/>
          <w:left w:val="nil"/>
          <w:bottom w:val="nil"/>
          <w:right w:val="nil"/>
          <w:insideH w:val="single" w:sz="4" w:space="0"/>
          <w:insideV w:val="nil"/>
          <w:tl2br w:val="nil"/>
          <w:tr2bl w:val="nil"/>
        </w:tcBorders>
        <w:shd w:val="clear" w:color="auto" w:fill="254378"/>
      </w:tcPr>
    </w:tblStylePr>
    <w:tblStylePr w:type="lastCol">
      <w:rPr>
        <w:color w:val="FFFFFF"/>
      </w:rPr>
      <w:tblPr/>
      <w:tcPr>
        <w:tcBorders>
          <w:top w:val="nil"/>
          <w:left w:val="nil"/>
          <w:bottom w:val="nil"/>
          <w:right w:val="nil"/>
          <w:insideH w:val="nil"/>
          <w:insideV w:val="nil"/>
          <w:tl2br w:val="nil"/>
          <w:tr2bl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unhideWhenUsed/>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43672A"/>
      </w:tcPr>
    </w:tblStylePr>
    <w:tblStylePr w:type="firstCol">
      <w:rPr>
        <w:color w:val="FFFFFF"/>
      </w:rPr>
      <w:tblPr/>
      <w:tcPr>
        <w:tcBorders>
          <w:top w:val="nil"/>
          <w:left w:val="nil"/>
          <w:bottom w:val="nil"/>
          <w:right w:val="nil"/>
          <w:insideH w:val="single" w:sz="4" w:space="0"/>
          <w:insideV w:val="nil"/>
          <w:tl2br w:val="nil"/>
          <w:tr2bl w:val="nil"/>
        </w:tcBorders>
        <w:shd w:val="clear" w:color="auto" w:fill="43672A"/>
      </w:tcPr>
    </w:tblStylePr>
    <w:tblStylePr w:type="lastCol">
      <w:rPr>
        <w:color w:val="FFFFFF"/>
      </w:rPr>
      <w:tblPr/>
      <w:tcPr>
        <w:tcBorders>
          <w:top w:val="nil"/>
          <w:left w:val="nil"/>
          <w:bottom w:val="nil"/>
          <w:right w:val="nil"/>
          <w:insideH w:val="nil"/>
          <w:insideV w:val="nil"/>
          <w:tl2br w:val="nil"/>
          <w:tr2bl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unhideWhenUsed/>
    <w:qFormat/>
    <w:uiPriority w:val="72"/>
    <w:rPr>
      <w:color w:val="000000"/>
    </w:rPr>
    <w:tblPr>
      <w:tblStyleRowBandSize w:val="1"/>
      <w:tblStyleColBandSize w:val="1"/>
    </w:tblPr>
    <w:tcPr>
      <w:shd w:val="clear" w:color="auto" w:fill="E5E5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shd w:val="clear" w:color="auto" w:fill="CCCCCC"/>
      </w:tcPr>
    </w:tblStylePr>
  </w:style>
  <w:style w:type="table" w:styleId="218">
    <w:name w:val="Colorful List Accent 1"/>
    <w:basedOn w:val="88"/>
    <w:unhideWhenUsed/>
    <w:qFormat/>
    <w:uiPriority w:val="72"/>
    <w:rPr>
      <w:color w:val="000000"/>
    </w:rPr>
    <w:tblPr>
      <w:tblStyleRowBandSize w:val="1"/>
      <w:tblStyleColBandSize w:val="1"/>
    </w:tblPr>
    <w:tcPr>
      <w:shd w:val="clear" w:color="auto" w:fill="EEF5F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shd w:val="clear" w:color="auto" w:fill="DEEAF6"/>
      </w:tcPr>
    </w:tblStylePr>
  </w:style>
  <w:style w:type="table" w:styleId="219">
    <w:name w:val="Colorful List Accent 2"/>
    <w:basedOn w:val="88"/>
    <w:unhideWhenUsed/>
    <w:qFormat/>
    <w:uiPriority w:val="72"/>
    <w:rPr>
      <w:color w:val="000000"/>
    </w:rPr>
    <w:tblPr>
      <w:tblStyleRowBandSize w:val="1"/>
      <w:tblStyleColBandSize w:val="1"/>
    </w:tblPr>
    <w:tcPr>
      <w:shd w:val="clear" w:color="auto" w:fill="FDF2E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shd w:val="clear" w:color="auto" w:fill="FBE4D5"/>
      </w:tcPr>
    </w:tblStylePr>
  </w:style>
  <w:style w:type="table" w:styleId="220">
    <w:name w:val="Colorful List Accent 3"/>
    <w:basedOn w:val="88"/>
    <w:unhideWhenUsed/>
    <w:qFormat/>
    <w:uiPriority w:val="72"/>
    <w:rPr>
      <w:color w:val="000000"/>
    </w:rPr>
    <w:tblPr>
      <w:tblStyleRowBandSize w:val="1"/>
      <w:tblStyleColBandSize w:val="1"/>
    </w:tblPr>
    <w:tcPr>
      <w:shd w:val="clear" w:color="auto" w:fill="F6F6F6"/>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CC9900"/>
      </w:tcPr>
    </w:tblStylePr>
    <w:tblStylePr w:type="lastRow">
      <w:rPr>
        <w:b/>
        <w:bCs/>
        <w:color w:val="CC99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shd w:val="clear" w:color="auto" w:fill="ECECEC"/>
      </w:tcPr>
    </w:tblStylePr>
  </w:style>
  <w:style w:type="table" w:styleId="221">
    <w:name w:val="Colorful List Accent 4"/>
    <w:basedOn w:val="88"/>
    <w:unhideWhenUsed/>
    <w:qFormat/>
    <w:uiPriority w:val="72"/>
    <w:rPr>
      <w:color w:val="000000"/>
    </w:rPr>
    <w:tblPr>
      <w:tblStyleRowBandSize w:val="1"/>
      <w:tblStyleColBandSize w:val="1"/>
    </w:tblPr>
    <w:tcPr>
      <w:shd w:val="clear" w:color="auto" w:fill="FFF8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838383"/>
      </w:tcPr>
    </w:tblStylePr>
    <w:tblStylePr w:type="lastRow">
      <w:rPr>
        <w:b/>
        <w:bCs/>
        <w:color w:val="838383"/>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shd w:val="clear" w:color="auto" w:fill="FEF2CC"/>
      </w:tcPr>
    </w:tblStylePr>
  </w:style>
  <w:style w:type="table" w:styleId="222">
    <w:name w:val="Colorful List Accent 5"/>
    <w:basedOn w:val="88"/>
    <w:unhideWhenUsed/>
    <w:qFormat/>
    <w:uiPriority w:val="72"/>
    <w:rPr>
      <w:color w:val="000000"/>
    </w:rPr>
    <w:tblPr>
      <w:tblStyleRowBandSize w:val="1"/>
      <w:tblStyleColBandSize w:val="1"/>
    </w:tblPr>
    <w:tcPr>
      <w:shd w:val="clear" w:color="auto" w:fill="ECF1F9"/>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598A38"/>
      </w:tcPr>
    </w:tblStylePr>
    <w:tblStylePr w:type="lastRow">
      <w:rPr>
        <w:b/>
        <w:bCs/>
        <w:color w:val="598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shd w:val="clear" w:color="auto" w:fill="D9E2F3"/>
      </w:tcPr>
    </w:tblStylePr>
  </w:style>
  <w:style w:type="table" w:styleId="223">
    <w:name w:val="Colorful List Accent 6"/>
    <w:basedOn w:val="88"/>
    <w:unhideWhenUsed/>
    <w:qFormat/>
    <w:uiPriority w:val="72"/>
    <w:rPr>
      <w:color w:val="000000"/>
    </w:rPr>
    <w:tblPr>
      <w:tblStyleRowBandSize w:val="1"/>
      <w:tblStyleColBandSize w:val="1"/>
    </w:tblPr>
    <w:tcPr>
      <w:shd w:val="clear" w:color="auto" w:fill="F0F7EC"/>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325AA0"/>
      </w:tcPr>
    </w:tblStylePr>
    <w:tblStylePr w:type="lastRow">
      <w:rPr>
        <w:b/>
        <w:bCs/>
        <w:color w:val="325AA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shd w:val="clear" w:color="auto" w:fill="E2EFD9"/>
      </w:tcPr>
    </w:tblStylePr>
  </w:style>
  <w:style w:type="table" w:styleId="224">
    <w:name w:val="Colorful Grid"/>
    <w:basedOn w:val="88"/>
    <w:unhideWhenUsed/>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unhideWhenUsed/>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unhideWhenUsed/>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unhideWhenUsed/>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unhideWhenUsed/>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unhideWhenUsed/>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unhideWhenUsed/>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u w:val="single"/>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character" w:customStyle="1" w:styleId="249">
    <w:name w:val="尾注文本 字符"/>
    <w:basedOn w:val="231"/>
    <w:link w:val="2"/>
    <w:semiHidden/>
    <w:qFormat/>
    <w:uiPriority w:val="99"/>
    <w:rPr>
      <w:kern w:val="2"/>
      <w:sz w:val="21"/>
      <w:szCs w:val="24"/>
    </w:rPr>
  </w:style>
  <w:style w:type="character" w:customStyle="1" w:styleId="250">
    <w:name w:val="宏文本 字符"/>
    <w:basedOn w:val="231"/>
    <w:link w:val="3"/>
    <w:semiHidden/>
    <w:qFormat/>
    <w:uiPriority w:val="99"/>
    <w:rPr>
      <w:rFonts w:ascii="Courier New" w:hAnsi="Courier New" w:cs="Courier New"/>
      <w:kern w:val="2"/>
      <w:sz w:val="24"/>
      <w:szCs w:val="24"/>
    </w:rPr>
  </w:style>
  <w:style w:type="character" w:customStyle="1" w:styleId="251">
    <w:name w:val="注释标题 字符"/>
    <w:basedOn w:val="231"/>
    <w:link w:val="23"/>
    <w:semiHidden/>
    <w:qFormat/>
    <w:uiPriority w:val="99"/>
    <w:rPr>
      <w:kern w:val="2"/>
      <w:sz w:val="21"/>
      <w:szCs w:val="24"/>
    </w:rPr>
  </w:style>
  <w:style w:type="character" w:customStyle="1" w:styleId="252">
    <w:name w:val="电子邮件签名 字符"/>
    <w:basedOn w:val="231"/>
    <w:link w:val="26"/>
    <w:semiHidden/>
    <w:qFormat/>
    <w:uiPriority w:val="99"/>
    <w:rPr>
      <w:kern w:val="2"/>
      <w:sz w:val="21"/>
      <w:szCs w:val="24"/>
    </w:rPr>
  </w:style>
  <w:style w:type="character" w:customStyle="1" w:styleId="253">
    <w:name w:val="文档结构图 字符"/>
    <w:basedOn w:val="231"/>
    <w:link w:val="33"/>
    <w:semiHidden/>
    <w:qFormat/>
    <w:uiPriority w:val="99"/>
    <w:rPr>
      <w:rFonts w:ascii="Microsoft YaHei UI" w:eastAsia="Microsoft YaHei UI"/>
      <w:kern w:val="2"/>
      <w:sz w:val="18"/>
      <w:szCs w:val="18"/>
    </w:rPr>
  </w:style>
  <w:style w:type="character" w:customStyle="1" w:styleId="254">
    <w:name w:val="批注文字 字符"/>
    <w:basedOn w:val="231"/>
    <w:link w:val="35"/>
    <w:semiHidden/>
    <w:qFormat/>
    <w:uiPriority w:val="99"/>
    <w:rPr>
      <w:kern w:val="2"/>
      <w:sz w:val="21"/>
      <w:szCs w:val="24"/>
    </w:rPr>
  </w:style>
  <w:style w:type="character" w:customStyle="1" w:styleId="255">
    <w:name w:val="称呼 字符"/>
    <w:basedOn w:val="231"/>
    <w:link w:val="37"/>
    <w:semiHidden/>
    <w:qFormat/>
    <w:uiPriority w:val="99"/>
    <w:rPr>
      <w:kern w:val="2"/>
      <w:sz w:val="21"/>
      <w:szCs w:val="24"/>
    </w:rPr>
  </w:style>
  <w:style w:type="character" w:customStyle="1" w:styleId="256">
    <w:name w:val="正文文本 3 字符"/>
    <w:basedOn w:val="231"/>
    <w:link w:val="38"/>
    <w:semiHidden/>
    <w:qFormat/>
    <w:uiPriority w:val="99"/>
    <w:rPr>
      <w:kern w:val="2"/>
      <w:sz w:val="16"/>
      <w:szCs w:val="16"/>
    </w:rPr>
  </w:style>
  <w:style w:type="character" w:customStyle="1" w:styleId="257">
    <w:name w:val="结束语 字符"/>
    <w:basedOn w:val="231"/>
    <w:link w:val="39"/>
    <w:semiHidden/>
    <w:qFormat/>
    <w:uiPriority w:val="99"/>
    <w:rPr>
      <w:kern w:val="2"/>
      <w:sz w:val="21"/>
      <w:szCs w:val="24"/>
    </w:rPr>
  </w:style>
  <w:style w:type="character" w:customStyle="1" w:styleId="258">
    <w:name w:val="正文文本 字符"/>
    <w:basedOn w:val="231"/>
    <w:link w:val="41"/>
    <w:semiHidden/>
    <w:qFormat/>
    <w:uiPriority w:val="99"/>
    <w:rPr>
      <w:kern w:val="2"/>
      <w:sz w:val="21"/>
      <w:szCs w:val="24"/>
    </w:rPr>
  </w:style>
  <w:style w:type="character" w:customStyle="1" w:styleId="259">
    <w:name w:val="正文文本缩进 字符"/>
    <w:basedOn w:val="231"/>
    <w:link w:val="42"/>
    <w:semiHidden/>
    <w:qFormat/>
    <w:uiPriority w:val="99"/>
    <w:rPr>
      <w:kern w:val="2"/>
      <w:sz w:val="21"/>
      <w:szCs w:val="24"/>
    </w:rPr>
  </w:style>
  <w:style w:type="character" w:customStyle="1" w:styleId="260">
    <w:name w:val="纯文本 字符"/>
    <w:basedOn w:val="231"/>
    <w:link w:val="50"/>
    <w:semiHidden/>
    <w:qFormat/>
    <w:uiPriority w:val="99"/>
    <w:rPr>
      <w:rFonts w:ascii="宋体" w:hAnsi="Courier New" w:cs="Courier New"/>
      <w:kern w:val="2"/>
      <w:sz w:val="21"/>
      <w:szCs w:val="21"/>
    </w:rPr>
  </w:style>
  <w:style w:type="character" w:customStyle="1" w:styleId="261">
    <w:name w:val="日期 字符"/>
    <w:basedOn w:val="231"/>
    <w:link w:val="55"/>
    <w:semiHidden/>
    <w:qFormat/>
    <w:uiPriority w:val="99"/>
    <w:rPr>
      <w:kern w:val="2"/>
      <w:sz w:val="21"/>
      <w:szCs w:val="24"/>
    </w:rPr>
  </w:style>
  <w:style w:type="character" w:customStyle="1" w:styleId="262">
    <w:name w:val="正文文本缩进 2 字符"/>
    <w:basedOn w:val="231"/>
    <w:link w:val="56"/>
    <w:semiHidden/>
    <w:qFormat/>
    <w:uiPriority w:val="99"/>
    <w:rPr>
      <w:kern w:val="2"/>
      <w:sz w:val="21"/>
      <w:szCs w:val="24"/>
    </w:rPr>
  </w:style>
  <w:style w:type="character" w:customStyle="1" w:styleId="263">
    <w:name w:val="批注框文本 字符"/>
    <w:basedOn w:val="231"/>
    <w:link w:val="58"/>
    <w:semiHidden/>
    <w:qFormat/>
    <w:uiPriority w:val="99"/>
    <w:rPr>
      <w:kern w:val="2"/>
      <w:sz w:val="18"/>
      <w:szCs w:val="18"/>
    </w:rPr>
  </w:style>
  <w:style w:type="character" w:customStyle="1" w:styleId="264">
    <w:name w:val="签名 字符"/>
    <w:basedOn w:val="231"/>
    <w:link w:val="62"/>
    <w:semiHidden/>
    <w:qFormat/>
    <w:uiPriority w:val="99"/>
    <w:rPr>
      <w:kern w:val="2"/>
      <w:sz w:val="21"/>
      <w:szCs w:val="24"/>
    </w:rPr>
  </w:style>
  <w:style w:type="character" w:customStyle="1" w:styleId="265">
    <w:name w:val="副标题 字符"/>
    <w:basedOn w:val="231"/>
    <w:link w:val="66"/>
    <w:qFormat/>
    <w:uiPriority w:val="11"/>
    <w:rPr>
      <w:rFonts w:ascii="Calibri Light" w:hAnsi="Calibri Light" w:cs="Times New Roman"/>
      <w:b/>
      <w:bCs/>
      <w:kern w:val="28"/>
      <w:sz w:val="32"/>
      <w:szCs w:val="32"/>
    </w:rPr>
  </w:style>
  <w:style w:type="character" w:customStyle="1" w:styleId="266">
    <w:name w:val="正文文本缩进 3 字符"/>
    <w:basedOn w:val="231"/>
    <w:link w:val="71"/>
    <w:semiHidden/>
    <w:qFormat/>
    <w:uiPriority w:val="99"/>
    <w:rPr>
      <w:kern w:val="2"/>
      <w:sz w:val="16"/>
      <w:szCs w:val="16"/>
    </w:rPr>
  </w:style>
  <w:style w:type="character" w:customStyle="1" w:styleId="267">
    <w:name w:val="正文文本 2 字符"/>
    <w:basedOn w:val="231"/>
    <w:link w:val="76"/>
    <w:semiHidden/>
    <w:qFormat/>
    <w:uiPriority w:val="99"/>
    <w:rPr>
      <w:kern w:val="2"/>
      <w:sz w:val="21"/>
      <w:szCs w:val="24"/>
    </w:rPr>
  </w:style>
  <w:style w:type="character" w:customStyle="1" w:styleId="268">
    <w:name w:val="信息标题 字符"/>
    <w:basedOn w:val="231"/>
    <w:link w:val="79"/>
    <w:semiHidden/>
    <w:qFormat/>
    <w:uiPriority w:val="99"/>
    <w:rPr>
      <w:rFonts w:ascii="Calibri Light" w:hAnsi="Calibri Light" w:eastAsia="宋体" w:cs="Times New Roman"/>
      <w:kern w:val="2"/>
      <w:sz w:val="24"/>
      <w:szCs w:val="24"/>
      <w:shd w:val="pct20" w:color="auto" w:fill="auto"/>
    </w:rPr>
  </w:style>
  <w:style w:type="character" w:customStyle="1" w:styleId="269">
    <w:name w:val="批注主题 字符"/>
    <w:basedOn w:val="254"/>
    <w:link w:val="85"/>
    <w:semiHidden/>
    <w:qFormat/>
    <w:uiPriority w:val="99"/>
    <w:rPr>
      <w:b/>
      <w:bCs/>
      <w:kern w:val="2"/>
      <w:sz w:val="21"/>
      <w:szCs w:val="24"/>
    </w:rPr>
  </w:style>
  <w:style w:type="character" w:customStyle="1" w:styleId="270">
    <w:name w:val="正文文本首行缩进 字符"/>
    <w:basedOn w:val="258"/>
    <w:link w:val="86"/>
    <w:semiHidden/>
    <w:qFormat/>
    <w:uiPriority w:val="99"/>
    <w:rPr>
      <w:kern w:val="2"/>
      <w:sz w:val="21"/>
      <w:szCs w:val="24"/>
    </w:rPr>
  </w:style>
  <w:style w:type="character" w:customStyle="1" w:styleId="271">
    <w:name w:val="正文文本首行缩进 2 字符"/>
    <w:basedOn w:val="259"/>
    <w:link w:val="87"/>
    <w:semiHidden/>
    <w:qFormat/>
    <w:uiPriority w:val="99"/>
    <w:rPr>
      <w:kern w:val="2"/>
      <w:sz w:val="21"/>
      <w:szCs w:val="24"/>
    </w:rPr>
  </w:style>
  <w:style w:type="paragraph" w:customStyle="1" w:styleId="272">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73">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7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7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7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77">
    <w:name w:val="标准书眉_偶数页"/>
    <w:basedOn w:val="276"/>
    <w:next w:val="1"/>
    <w:qFormat/>
    <w:uiPriority w:val="0"/>
    <w:pPr>
      <w:jc w:val="left"/>
    </w:pPr>
  </w:style>
  <w:style w:type="paragraph" w:customStyle="1" w:styleId="278">
    <w:name w:val="标准书眉一"/>
    <w:qFormat/>
    <w:uiPriority w:val="0"/>
    <w:pPr>
      <w:jc w:val="both"/>
    </w:pPr>
    <w:rPr>
      <w:rFonts w:ascii="Times New Roman" w:hAnsi="Times New Roman" w:eastAsia="宋体" w:cs="Times New Roman"/>
      <w:lang w:val="en-US" w:eastAsia="zh-CN" w:bidi="ar-SA"/>
    </w:rPr>
  </w:style>
  <w:style w:type="paragraph" w:customStyle="1" w:styleId="279">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80">
    <w:name w:val="参考文献、索引标题"/>
    <w:basedOn w:val="279"/>
    <w:next w:val="1"/>
    <w:qFormat/>
    <w:uiPriority w:val="0"/>
    <w:pPr>
      <w:spacing w:after="200"/>
    </w:pPr>
    <w:rPr>
      <w:sz w:val="21"/>
    </w:rPr>
  </w:style>
  <w:style w:type="paragraph" w:customStyle="1" w:styleId="28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82">
    <w:name w:val="章标题"/>
    <w:next w:val="281"/>
    <w:link w:val="52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83">
    <w:name w:val="一级条标题"/>
    <w:next w:val="281"/>
    <w:link w:val="529"/>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84">
    <w:name w:val="二级条标题"/>
    <w:basedOn w:val="283"/>
    <w:next w:val="281"/>
    <w:link w:val="530"/>
    <w:qFormat/>
    <w:uiPriority w:val="0"/>
    <w:pPr>
      <w:numPr>
        <w:ilvl w:val="2"/>
      </w:numPr>
      <w:spacing w:before="50" w:after="50"/>
    </w:pPr>
  </w:style>
  <w:style w:type="character" w:customStyle="1" w:styleId="285">
    <w:name w:val="发布_1"/>
    <w:basedOn w:val="231"/>
    <w:qFormat/>
    <w:uiPriority w:val="0"/>
    <w:rPr>
      <w:rFonts w:ascii="黑体" w:eastAsia="黑体"/>
      <w:spacing w:val="22"/>
      <w:w w:val="100"/>
      <w:position w:val="3"/>
      <w:sz w:val="28"/>
    </w:rPr>
  </w:style>
  <w:style w:type="paragraph" w:customStyle="1" w:styleId="286">
    <w:name w:val="发布部门GB"/>
    <w:next w:val="281"/>
    <w:qFormat/>
    <w:uiPriority w:val="0"/>
    <w:pPr>
      <w:spacing w:line="360" w:lineRule="exact"/>
      <w:jc w:val="center"/>
    </w:pPr>
    <w:rPr>
      <w:rFonts w:ascii="宋体" w:hAnsi="Times New Roman" w:eastAsia="宋体" w:cs="Times New Roman"/>
      <w:b/>
      <w:sz w:val="36"/>
      <w:lang w:val="en-US" w:eastAsia="zh-CN" w:bidi="ar-SA"/>
    </w:rPr>
  </w:style>
  <w:style w:type="paragraph" w:customStyle="1" w:styleId="287">
    <w:name w:val="发布日期"/>
    <w:qFormat/>
    <w:uiPriority w:val="0"/>
    <w:rPr>
      <w:rFonts w:ascii="黑体" w:hAnsi="黑体" w:eastAsia="黑体" w:cs="Times New Roman"/>
      <w:sz w:val="28"/>
      <w:lang w:val="en-US" w:eastAsia="zh-CN" w:bidi="ar-SA"/>
    </w:rPr>
  </w:style>
  <w:style w:type="paragraph" w:customStyle="1" w:styleId="288">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89">
    <w:name w:val="封面标准号2"/>
    <w:basedOn w:val="288"/>
    <w:qFormat/>
    <w:uiPriority w:val="0"/>
    <w:pPr>
      <w:adjustRightInd w:val="0"/>
      <w:spacing w:before="357" w:line="280" w:lineRule="exact"/>
    </w:pPr>
  </w:style>
  <w:style w:type="paragraph" w:customStyle="1" w:styleId="290">
    <w:name w:val="封面标准代替信息"/>
    <w:basedOn w:val="289"/>
    <w:qFormat/>
    <w:uiPriority w:val="0"/>
    <w:pPr>
      <w:spacing w:before="0" w:line="360" w:lineRule="exact"/>
    </w:pPr>
    <w:rPr>
      <w:rFonts w:hAnsi="黑体"/>
      <w:sz w:val="21"/>
    </w:rPr>
  </w:style>
  <w:style w:type="paragraph" w:customStyle="1" w:styleId="29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94">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95">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96">
    <w:name w:val="封面正文"/>
    <w:qFormat/>
    <w:uiPriority w:val="0"/>
    <w:pPr>
      <w:jc w:val="both"/>
    </w:pPr>
    <w:rPr>
      <w:rFonts w:ascii="Times New Roman" w:hAnsi="Times New Roman" w:eastAsia="宋体" w:cs="Times New Roman"/>
      <w:lang w:val="en-US" w:eastAsia="zh-CN" w:bidi="ar-SA"/>
    </w:rPr>
  </w:style>
  <w:style w:type="paragraph" w:customStyle="1" w:styleId="297">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98">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99">
    <w:name w:val="附录章标题"/>
    <w:next w:val="281"/>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300">
    <w:name w:val="附录一级条标题"/>
    <w:basedOn w:val="299"/>
    <w:next w:val="281"/>
    <w:qFormat/>
    <w:uiPriority w:val="0"/>
    <w:pPr>
      <w:numPr>
        <w:ilvl w:val="2"/>
      </w:numPr>
      <w:autoSpaceDN w:val="0"/>
    </w:pPr>
  </w:style>
  <w:style w:type="paragraph" w:customStyle="1" w:styleId="301">
    <w:name w:val="附录二级条标题"/>
    <w:basedOn w:val="1"/>
    <w:next w:val="281"/>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302">
    <w:name w:val="附录三级条标题"/>
    <w:basedOn w:val="301"/>
    <w:next w:val="281"/>
    <w:qFormat/>
    <w:uiPriority w:val="0"/>
    <w:pPr>
      <w:numPr>
        <w:ilvl w:val="4"/>
      </w:numPr>
    </w:pPr>
  </w:style>
  <w:style w:type="paragraph" w:customStyle="1" w:styleId="303">
    <w:name w:val="附录四级条标题"/>
    <w:basedOn w:val="302"/>
    <w:next w:val="281"/>
    <w:qFormat/>
    <w:uiPriority w:val="0"/>
    <w:pPr>
      <w:numPr>
        <w:ilvl w:val="5"/>
      </w:numPr>
    </w:pPr>
  </w:style>
  <w:style w:type="paragraph" w:customStyle="1" w:styleId="304">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305">
    <w:name w:val="附录五级条标题"/>
    <w:basedOn w:val="303"/>
    <w:next w:val="281"/>
    <w:qFormat/>
    <w:uiPriority w:val="0"/>
    <w:pPr>
      <w:numPr>
        <w:ilvl w:val="6"/>
      </w:numPr>
      <w:outlineLvl w:val="6"/>
    </w:pPr>
  </w:style>
  <w:style w:type="character" w:customStyle="1" w:styleId="306">
    <w:name w:val="个人答复风格"/>
    <w:basedOn w:val="231"/>
    <w:qFormat/>
    <w:uiPriority w:val="0"/>
    <w:rPr>
      <w:rFonts w:ascii="Arial" w:hAnsi="Arial" w:eastAsia="宋体" w:cs="Arial"/>
      <w:color w:val="auto"/>
      <w:sz w:val="20"/>
    </w:rPr>
  </w:style>
  <w:style w:type="character" w:customStyle="1" w:styleId="307">
    <w:name w:val="个人撰写风格"/>
    <w:basedOn w:val="231"/>
    <w:qFormat/>
    <w:uiPriority w:val="0"/>
    <w:rPr>
      <w:rFonts w:ascii="Arial" w:hAnsi="Arial" w:eastAsia="宋体" w:cs="Arial"/>
      <w:color w:val="auto"/>
      <w:sz w:val="20"/>
    </w:rPr>
  </w:style>
  <w:style w:type="paragraph" w:customStyle="1" w:styleId="308">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309">
    <w:name w:val="目次、标准名称标题"/>
    <w:basedOn w:val="279"/>
    <w:next w:val="281"/>
    <w:qFormat/>
    <w:uiPriority w:val="0"/>
    <w:pPr>
      <w:spacing w:line="460" w:lineRule="exact"/>
      <w:outlineLvl w:val="9"/>
    </w:pPr>
  </w:style>
  <w:style w:type="paragraph" w:customStyle="1" w:styleId="3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31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12">
    <w:name w:val="其他发布部门"/>
    <w:basedOn w:val="286"/>
    <w:qFormat/>
    <w:uiPriority w:val="0"/>
    <w:pPr>
      <w:framePr w:wrap="around" w:vAnchor="margin" w:hAnchor="text" w:y="1"/>
      <w:spacing w:line="0" w:lineRule="atLeast"/>
    </w:pPr>
    <w:rPr>
      <w:rFonts w:ascii="黑体" w:eastAsia="黑体"/>
      <w:b w:val="0"/>
    </w:rPr>
  </w:style>
  <w:style w:type="paragraph" w:customStyle="1" w:styleId="313">
    <w:name w:val="三级条标题"/>
    <w:basedOn w:val="284"/>
    <w:next w:val="281"/>
    <w:qFormat/>
    <w:uiPriority w:val="0"/>
    <w:pPr>
      <w:numPr>
        <w:ilvl w:val="3"/>
      </w:numPr>
    </w:pPr>
  </w:style>
  <w:style w:type="paragraph" w:customStyle="1" w:styleId="314">
    <w:name w:val="实施日期"/>
    <w:basedOn w:val="287"/>
    <w:qFormat/>
    <w:uiPriority w:val="0"/>
    <w:pPr>
      <w:jc w:val="right"/>
    </w:pPr>
  </w:style>
  <w:style w:type="paragraph" w:customStyle="1" w:styleId="315">
    <w:name w:val="示例"/>
    <w:next w:val="316"/>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316">
    <w:name w:val="示例段"/>
    <w:basedOn w:val="281"/>
    <w:qFormat/>
    <w:uiPriority w:val="0"/>
    <w:pPr>
      <w:ind w:firstLine="420"/>
    </w:pPr>
    <w:rPr>
      <w:sz w:val="18"/>
    </w:rPr>
  </w:style>
  <w:style w:type="paragraph" w:customStyle="1" w:styleId="317">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318">
    <w:name w:val="四级条标题"/>
    <w:basedOn w:val="313"/>
    <w:next w:val="281"/>
    <w:qFormat/>
    <w:uiPriority w:val="0"/>
    <w:pPr>
      <w:numPr>
        <w:ilvl w:val="4"/>
      </w:numPr>
    </w:pPr>
  </w:style>
  <w:style w:type="paragraph" w:customStyle="1" w:styleId="319">
    <w:name w:val="条文脚注"/>
    <w:basedOn w:val="69"/>
    <w:link w:val="320"/>
    <w:qFormat/>
    <w:uiPriority w:val="0"/>
    <w:pPr>
      <w:numPr>
        <w:ilvl w:val="0"/>
        <w:numId w:val="18"/>
      </w:numPr>
      <w:ind w:firstLine="0" w:firstLineChars="0"/>
      <w:jc w:val="both"/>
    </w:pPr>
    <w:rPr>
      <w:rFonts w:ascii="宋体"/>
    </w:rPr>
  </w:style>
  <w:style w:type="character" w:customStyle="1" w:styleId="320">
    <w:name w:val="条文脚注 Char"/>
    <w:basedOn w:val="258"/>
    <w:link w:val="319"/>
    <w:qFormat/>
    <w:uiPriority w:val="0"/>
    <w:rPr>
      <w:rFonts w:ascii="宋体"/>
      <w:kern w:val="2"/>
      <w:sz w:val="18"/>
      <w:szCs w:val="18"/>
    </w:rPr>
  </w:style>
  <w:style w:type="paragraph" w:customStyle="1" w:styleId="321">
    <w:name w:val="图表脚注"/>
    <w:next w:val="28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2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23">
    <w:name w:val="无标题条"/>
    <w:next w:val="281"/>
    <w:qFormat/>
    <w:uiPriority w:val="0"/>
    <w:pPr>
      <w:jc w:val="both"/>
    </w:pPr>
    <w:rPr>
      <w:rFonts w:ascii="Times New Roman" w:hAnsi="Times New Roman" w:eastAsia="宋体" w:cs="Times New Roman"/>
      <w:sz w:val="21"/>
      <w:lang w:val="en-US" w:eastAsia="zh-CN" w:bidi="ar-SA"/>
    </w:rPr>
  </w:style>
  <w:style w:type="paragraph" w:customStyle="1" w:styleId="324">
    <w:name w:val="五级条标题"/>
    <w:basedOn w:val="318"/>
    <w:next w:val="281"/>
    <w:qFormat/>
    <w:uiPriority w:val="0"/>
    <w:pPr>
      <w:numPr>
        <w:ilvl w:val="5"/>
      </w:numPr>
    </w:pPr>
  </w:style>
  <w:style w:type="paragraph" w:customStyle="1" w:styleId="325">
    <w:name w:val="正文表标题"/>
    <w:next w:val="281"/>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26">
    <w:name w:val="正文图标题"/>
    <w:basedOn w:val="325"/>
    <w:next w:val="281"/>
    <w:qFormat/>
    <w:uiPriority w:val="0"/>
    <w:pPr>
      <w:numPr>
        <w:ilvl w:val="0"/>
        <w:numId w:val="20"/>
      </w:numPr>
      <w:tabs>
        <w:tab w:val="clear" w:pos="360"/>
      </w:tabs>
    </w:pPr>
  </w:style>
  <w:style w:type="paragraph" w:customStyle="1" w:styleId="327">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28">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29">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30">
    <w:name w:val="示例×："/>
    <w:basedOn w:val="1"/>
    <w:next w:val="316"/>
    <w:qFormat/>
    <w:uiPriority w:val="0"/>
    <w:pPr>
      <w:widowControl/>
      <w:numPr>
        <w:ilvl w:val="0"/>
        <w:numId w:val="23"/>
      </w:numPr>
    </w:pPr>
    <w:rPr>
      <w:rFonts w:ascii="宋体"/>
      <w:kern w:val="0"/>
      <w:sz w:val="18"/>
      <w:szCs w:val="18"/>
    </w:rPr>
  </w:style>
  <w:style w:type="paragraph" w:customStyle="1" w:styleId="331">
    <w:name w:val="工程建设章标题"/>
    <w:next w:val="281"/>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32">
    <w:name w:val="工程建设节标题"/>
    <w:basedOn w:val="331"/>
    <w:next w:val="281"/>
    <w:qFormat/>
    <w:uiPriority w:val="0"/>
    <w:pPr>
      <w:numPr>
        <w:ilvl w:val="2"/>
      </w:numPr>
      <w:spacing w:before="400" w:after="400" w:line="240" w:lineRule="auto"/>
      <w:outlineLvl w:val="2"/>
    </w:pPr>
    <w:rPr>
      <w:sz w:val="21"/>
    </w:rPr>
  </w:style>
  <w:style w:type="paragraph" w:customStyle="1" w:styleId="333">
    <w:name w:val="工程建设条标题"/>
    <w:basedOn w:val="332"/>
    <w:next w:val="281"/>
    <w:qFormat/>
    <w:uiPriority w:val="0"/>
    <w:pPr>
      <w:numPr>
        <w:ilvl w:val="3"/>
      </w:numPr>
      <w:spacing w:before="0" w:after="0"/>
      <w:jc w:val="left"/>
      <w:outlineLvl w:val="3"/>
    </w:pPr>
    <w:rPr>
      <w:b w:val="0"/>
    </w:rPr>
  </w:style>
  <w:style w:type="paragraph" w:customStyle="1" w:styleId="334">
    <w:name w:val="工程建设表标题"/>
    <w:basedOn w:val="333"/>
    <w:qFormat/>
    <w:uiPriority w:val="0"/>
    <w:pPr>
      <w:numPr>
        <w:ilvl w:val="4"/>
      </w:numPr>
      <w:jc w:val="center"/>
      <w:outlineLvl w:val="4"/>
    </w:pPr>
  </w:style>
  <w:style w:type="paragraph" w:customStyle="1" w:styleId="335">
    <w:name w:val="工程建设图标题"/>
    <w:basedOn w:val="333"/>
    <w:qFormat/>
    <w:uiPriority w:val="0"/>
    <w:pPr>
      <w:numPr>
        <w:ilvl w:val="5"/>
      </w:numPr>
      <w:jc w:val="center"/>
      <w:outlineLvl w:val="5"/>
    </w:pPr>
  </w:style>
  <w:style w:type="paragraph" w:customStyle="1" w:styleId="336">
    <w:name w:val="工程建设公式标题"/>
    <w:basedOn w:val="333"/>
    <w:qFormat/>
    <w:uiPriority w:val="0"/>
    <w:pPr>
      <w:numPr>
        <w:ilvl w:val="6"/>
      </w:numPr>
      <w:jc w:val="center"/>
      <w:outlineLvl w:val="6"/>
    </w:pPr>
  </w:style>
  <w:style w:type="paragraph" w:customStyle="1" w:styleId="337">
    <w:name w:val="工程建设无节条标题"/>
    <w:basedOn w:val="1"/>
    <w:next w:val="281"/>
    <w:qFormat/>
    <w:uiPriority w:val="0"/>
    <w:pPr>
      <w:numPr>
        <w:ilvl w:val="8"/>
        <w:numId w:val="24"/>
      </w:numPr>
      <w:tabs>
        <w:tab w:val="clear" w:pos="720"/>
      </w:tabs>
      <w:outlineLvl w:val="3"/>
    </w:pPr>
  </w:style>
  <w:style w:type="paragraph" w:customStyle="1" w:styleId="338">
    <w:name w:val="工程建设款标题"/>
    <w:basedOn w:val="333"/>
    <w:qFormat/>
    <w:uiPriority w:val="0"/>
    <w:pPr>
      <w:numPr>
        <w:ilvl w:val="7"/>
      </w:numPr>
      <w:outlineLvl w:val="9"/>
    </w:pPr>
  </w:style>
  <w:style w:type="paragraph" w:customStyle="1" w:styleId="339">
    <w:name w:val="名称"/>
    <w:basedOn w:val="279"/>
    <w:next w:val="281"/>
    <w:qFormat/>
    <w:uiPriority w:val="0"/>
    <w:pPr>
      <w:spacing w:line="460" w:lineRule="exact"/>
      <w:outlineLvl w:val="9"/>
    </w:pPr>
  </w:style>
  <w:style w:type="paragraph" w:customStyle="1" w:styleId="340">
    <w:name w:val="正文表标题续表"/>
    <w:basedOn w:val="325"/>
    <w:next w:val="281"/>
    <w:qFormat/>
    <w:uiPriority w:val="0"/>
    <w:pPr>
      <w:numPr>
        <w:ilvl w:val="2"/>
      </w:numPr>
    </w:pPr>
  </w:style>
  <w:style w:type="paragraph" w:customStyle="1" w:styleId="341">
    <w:name w:val="附录表标题续表"/>
    <w:basedOn w:val="298"/>
    <w:next w:val="281"/>
    <w:qFormat/>
    <w:uiPriority w:val="0"/>
    <w:pPr>
      <w:numPr>
        <w:ilvl w:val="2"/>
      </w:numPr>
    </w:pPr>
  </w:style>
  <w:style w:type="paragraph" w:customStyle="1" w:styleId="342">
    <w:name w:val="术语定义二级条标题"/>
    <w:basedOn w:val="284"/>
    <w:next w:val="281"/>
    <w:qFormat/>
    <w:uiPriority w:val="0"/>
    <w:pPr>
      <w:spacing w:before="0" w:beforeLines="0" w:after="0" w:afterLines="0"/>
    </w:pPr>
  </w:style>
  <w:style w:type="paragraph" w:customStyle="1" w:styleId="343">
    <w:name w:val="术语定义三级条标题"/>
    <w:basedOn w:val="313"/>
    <w:next w:val="281"/>
    <w:qFormat/>
    <w:uiPriority w:val="0"/>
    <w:pPr>
      <w:spacing w:before="0" w:beforeLines="0" w:after="0" w:afterLines="0"/>
    </w:pPr>
  </w:style>
  <w:style w:type="paragraph" w:customStyle="1" w:styleId="344">
    <w:name w:val="式中"/>
    <w:qFormat/>
    <w:uiPriority w:val="0"/>
    <w:pPr>
      <w:ind w:left="200" w:leftChars="200"/>
    </w:pPr>
    <w:rPr>
      <w:rFonts w:ascii="宋体" w:hAnsi="Times New Roman" w:eastAsia="宋体" w:cs="Times New Roman"/>
      <w:sz w:val="21"/>
      <w:lang w:val="en-US" w:eastAsia="zh-CN" w:bidi="ar-SA"/>
    </w:rPr>
  </w:style>
  <w:style w:type="paragraph" w:customStyle="1" w:styleId="345">
    <w:name w:val="术语定义四级条标题"/>
    <w:basedOn w:val="318"/>
    <w:next w:val="281"/>
    <w:qFormat/>
    <w:uiPriority w:val="0"/>
    <w:pPr>
      <w:spacing w:before="0" w:beforeLines="0" w:after="0" w:afterLines="0"/>
    </w:pPr>
  </w:style>
  <w:style w:type="paragraph" w:customStyle="1" w:styleId="346">
    <w:name w:val="术语定义五级条标题"/>
    <w:basedOn w:val="324"/>
    <w:next w:val="281"/>
    <w:qFormat/>
    <w:uiPriority w:val="0"/>
    <w:pPr>
      <w:spacing w:before="0" w:beforeLines="0" w:after="0" w:afterLines="0"/>
    </w:pPr>
  </w:style>
  <w:style w:type="paragraph" w:customStyle="1" w:styleId="347">
    <w:name w:val="术语定义一级条标题"/>
    <w:basedOn w:val="283"/>
    <w:next w:val="281"/>
    <w:qFormat/>
    <w:uiPriority w:val="0"/>
    <w:pPr>
      <w:spacing w:before="0" w:beforeLines="0" w:after="0" w:afterLines="0"/>
    </w:pPr>
  </w:style>
  <w:style w:type="paragraph" w:customStyle="1" w:styleId="348">
    <w:name w:val="条文说明"/>
    <w:basedOn w:val="339"/>
    <w:qFormat/>
    <w:uiPriority w:val="0"/>
  </w:style>
  <w:style w:type="paragraph" w:customStyle="1" w:styleId="349">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50">
    <w:name w:val="二级无标题条"/>
    <w:basedOn w:val="284"/>
    <w:qFormat/>
    <w:uiPriority w:val="0"/>
    <w:pPr>
      <w:spacing w:before="0" w:beforeLines="0" w:after="0" w:afterLines="0"/>
    </w:pPr>
    <w:rPr>
      <w:rFonts w:ascii="宋体" w:eastAsia="宋体"/>
    </w:rPr>
  </w:style>
  <w:style w:type="paragraph" w:customStyle="1" w:styleId="351">
    <w:name w:val="三级无标题条"/>
    <w:basedOn w:val="313"/>
    <w:qFormat/>
    <w:uiPriority w:val="0"/>
    <w:pPr>
      <w:spacing w:before="0" w:beforeLines="0" w:after="0" w:afterLines="0"/>
    </w:pPr>
    <w:rPr>
      <w:rFonts w:ascii="宋体" w:eastAsia="宋体"/>
    </w:rPr>
  </w:style>
  <w:style w:type="paragraph" w:customStyle="1" w:styleId="352">
    <w:name w:val="四级无标题条"/>
    <w:basedOn w:val="318"/>
    <w:qFormat/>
    <w:uiPriority w:val="0"/>
    <w:pPr>
      <w:spacing w:before="0" w:beforeLines="0" w:after="0" w:afterLines="0"/>
    </w:pPr>
    <w:rPr>
      <w:rFonts w:ascii="宋体" w:eastAsia="宋体"/>
    </w:rPr>
  </w:style>
  <w:style w:type="paragraph" w:customStyle="1" w:styleId="353">
    <w:name w:val="五级无标题条"/>
    <w:basedOn w:val="324"/>
    <w:qFormat/>
    <w:uiPriority w:val="0"/>
    <w:pPr>
      <w:spacing w:before="0" w:beforeLines="0" w:after="0" w:afterLines="0"/>
    </w:pPr>
    <w:rPr>
      <w:rFonts w:ascii="宋体" w:eastAsia="宋体"/>
    </w:rPr>
  </w:style>
  <w:style w:type="paragraph" w:customStyle="1" w:styleId="354">
    <w:name w:val="一级无标题条"/>
    <w:basedOn w:val="283"/>
    <w:qFormat/>
    <w:uiPriority w:val="0"/>
    <w:pPr>
      <w:spacing w:before="0" w:beforeLines="0" w:after="0" w:afterLines="0"/>
    </w:pPr>
    <w:rPr>
      <w:rFonts w:ascii="宋体" w:eastAsia="宋体"/>
    </w:rPr>
  </w:style>
  <w:style w:type="paragraph" w:customStyle="1" w:styleId="355">
    <w:name w:val="ICS"/>
    <w:basedOn w:val="296"/>
    <w:qFormat/>
    <w:uiPriority w:val="0"/>
    <w:pPr>
      <w:jc w:val="left"/>
    </w:pPr>
    <w:rPr>
      <w:rFonts w:ascii="黑体" w:eastAsia="黑体"/>
      <w:sz w:val="21"/>
    </w:rPr>
  </w:style>
  <w:style w:type="paragraph" w:customStyle="1" w:styleId="356">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57">
    <w:name w:val="发布"/>
    <w:basedOn w:val="41"/>
    <w:qFormat/>
    <w:uiPriority w:val="0"/>
    <w:pPr>
      <w:spacing w:after="0" w:line="280" w:lineRule="exact"/>
      <w:ind w:left="284"/>
    </w:pPr>
    <w:rPr>
      <w:rFonts w:ascii="黑体" w:eastAsia="黑体"/>
      <w:kern w:val="3"/>
      <w:sz w:val="28"/>
    </w:rPr>
  </w:style>
  <w:style w:type="paragraph" w:customStyle="1" w:styleId="358">
    <w:name w:val="标准称谓DB"/>
    <w:next w:val="1"/>
    <w:link w:val="359"/>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59">
    <w:name w:val="标准称谓DB Char"/>
    <w:basedOn w:val="231"/>
    <w:link w:val="358"/>
    <w:qFormat/>
    <w:uiPriority w:val="0"/>
    <w:rPr>
      <w:rFonts w:ascii="黑体" w:hAnsi="黑体" w:eastAsia="黑体"/>
      <w:b/>
      <w:bCs/>
      <w:w w:val="135"/>
      <w:sz w:val="52"/>
    </w:rPr>
  </w:style>
  <w:style w:type="paragraph" w:customStyle="1" w:styleId="360">
    <w:name w:val="标准称谓QB"/>
    <w:next w:val="1"/>
    <w:link w:val="361"/>
    <w:qFormat/>
    <w:uiPriority w:val="0"/>
    <w:pPr>
      <w:widowControl w:val="0"/>
      <w:kinsoku w:val="0"/>
      <w:overflowPunct w:val="0"/>
      <w:autoSpaceDE w:val="0"/>
      <w:autoSpaceDN w:val="0"/>
      <w:spacing w:line="0" w:lineRule="atLeast"/>
      <w:jc w:val="distribute"/>
    </w:pPr>
    <w:rPr>
      <w:rFonts w:hint="eastAsia" w:ascii="黑体" w:hAnsi="黑体" w:eastAsia="黑体" w:cs="黑体"/>
      <w:bCs/>
      <w:spacing w:val="40"/>
      <w:sz w:val="48"/>
      <w:lang w:val="en-US" w:eastAsia="zh-CN" w:bidi="ar-SA"/>
    </w:rPr>
  </w:style>
  <w:style w:type="character" w:customStyle="1" w:styleId="361">
    <w:name w:val="标准称谓QB Char"/>
    <w:basedOn w:val="231"/>
    <w:link w:val="360"/>
    <w:qFormat/>
    <w:uiPriority w:val="0"/>
    <w:rPr>
      <w:rFonts w:hint="eastAsia" w:ascii="黑体" w:hAnsi="黑体" w:eastAsia="黑体" w:cs="黑体"/>
      <w:bCs/>
      <w:spacing w:val="40"/>
      <w:sz w:val="48"/>
    </w:rPr>
  </w:style>
  <w:style w:type="paragraph" w:customStyle="1" w:styleId="362">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63">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64">
    <w:name w:val="发布部门QB"/>
    <w:next w:val="1"/>
    <w:qFormat/>
    <w:uiPriority w:val="0"/>
    <w:pPr>
      <w:snapToGrid w:val="0"/>
      <w:jc w:val="center"/>
    </w:pPr>
    <w:rPr>
      <w:rFonts w:hint="eastAsia" w:ascii="黑体" w:hAnsi="黑体" w:eastAsia="黑体" w:cs="黑体"/>
      <w:spacing w:val="20"/>
      <w:w w:val="135"/>
      <w:sz w:val="28"/>
      <w:lang w:val="en-US" w:eastAsia="zh-CN" w:bidi="ar-SA"/>
    </w:rPr>
  </w:style>
  <w:style w:type="paragraph" w:customStyle="1" w:styleId="365">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66">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67">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68">
    <w:name w:val="示例X"/>
    <w:basedOn w:val="281"/>
    <w:next w:val="316"/>
    <w:qFormat/>
    <w:uiPriority w:val="0"/>
    <w:rPr>
      <w:sz w:val="18"/>
    </w:rPr>
  </w:style>
  <w:style w:type="paragraph" w:customStyle="1" w:styleId="369">
    <w:name w:val="附录表标号"/>
    <w:basedOn w:val="1"/>
    <w:next w:val="281"/>
    <w:qFormat/>
    <w:uiPriority w:val="0"/>
    <w:pPr>
      <w:numPr>
        <w:ilvl w:val="0"/>
        <w:numId w:val="13"/>
      </w:numPr>
      <w:snapToGrid w:val="0"/>
      <w:spacing w:line="14" w:lineRule="exact"/>
      <w:jc w:val="center"/>
    </w:pPr>
    <w:rPr>
      <w:color w:val="FFFFFF"/>
    </w:rPr>
  </w:style>
  <w:style w:type="paragraph" w:customStyle="1" w:styleId="370">
    <w:name w:val="附录图标号"/>
    <w:basedOn w:val="1"/>
    <w:next w:val="281"/>
    <w:qFormat/>
    <w:uiPriority w:val="0"/>
    <w:pPr>
      <w:numPr>
        <w:ilvl w:val="0"/>
        <w:numId w:val="14"/>
      </w:numPr>
      <w:snapToGrid w:val="0"/>
      <w:spacing w:line="14" w:lineRule="exact"/>
      <w:jc w:val="center"/>
    </w:pPr>
    <w:rPr>
      <w:color w:val="FFFFFF"/>
    </w:rPr>
  </w:style>
  <w:style w:type="paragraph" w:customStyle="1" w:styleId="371">
    <w:name w:val="重要提示"/>
    <w:basedOn w:val="281"/>
    <w:next w:val="281"/>
    <w:qFormat/>
    <w:uiPriority w:val="0"/>
    <w:rPr>
      <w:rFonts w:eastAsia="黑体"/>
    </w:rPr>
  </w:style>
  <w:style w:type="paragraph" w:customStyle="1" w:styleId="37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73">
    <w:name w:val="TOC 标题1"/>
    <w:basedOn w:val="4"/>
    <w:next w:val="1"/>
    <w:unhideWhenUsed/>
    <w:qFormat/>
    <w:uiPriority w:val="39"/>
    <w:pPr>
      <w:outlineLvl w:val="9"/>
    </w:pPr>
  </w:style>
  <w:style w:type="character" w:customStyle="1" w:styleId="374">
    <w:name w:val="不明显参考1"/>
    <w:basedOn w:val="231"/>
    <w:qFormat/>
    <w:uiPriority w:val="31"/>
    <w:rPr>
      <w:smallCaps/>
      <w:color w:val="595959"/>
    </w:rPr>
  </w:style>
  <w:style w:type="character" w:customStyle="1" w:styleId="375">
    <w:name w:val="不明显强调1"/>
    <w:basedOn w:val="231"/>
    <w:qFormat/>
    <w:uiPriority w:val="19"/>
    <w:rPr>
      <w:i/>
      <w:iCs/>
      <w:color w:val="3F3F3F"/>
    </w:rPr>
  </w:style>
  <w:style w:type="paragraph" w:styleId="376">
    <w:name w:val="List Paragraph"/>
    <w:basedOn w:val="1"/>
    <w:qFormat/>
    <w:uiPriority w:val="34"/>
    <w:pPr>
      <w:ind w:firstLine="420" w:firstLineChars="200"/>
    </w:pPr>
  </w:style>
  <w:style w:type="character" w:customStyle="1" w:styleId="377">
    <w:name w:val="明显参考1"/>
    <w:basedOn w:val="231"/>
    <w:qFormat/>
    <w:uiPriority w:val="32"/>
    <w:rPr>
      <w:b/>
      <w:bCs/>
      <w:smallCaps/>
      <w:color w:val="5B9BD5"/>
      <w:spacing w:val="5"/>
    </w:rPr>
  </w:style>
  <w:style w:type="character" w:customStyle="1" w:styleId="378">
    <w:name w:val="明显强调1"/>
    <w:basedOn w:val="231"/>
    <w:qFormat/>
    <w:uiPriority w:val="21"/>
    <w:rPr>
      <w:i/>
      <w:iCs/>
      <w:color w:val="5B9BD5"/>
    </w:rPr>
  </w:style>
  <w:style w:type="paragraph" w:styleId="379">
    <w:name w:val="Intense Quote"/>
    <w:basedOn w:val="1"/>
    <w:next w:val="1"/>
    <w:link w:val="380"/>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80">
    <w:name w:val="明显引用 字符"/>
    <w:basedOn w:val="231"/>
    <w:link w:val="379"/>
    <w:qFormat/>
    <w:uiPriority w:val="30"/>
    <w:rPr>
      <w:i/>
      <w:iCs/>
      <w:color w:val="5B9BD5"/>
      <w:kern w:val="2"/>
      <w:sz w:val="21"/>
      <w:szCs w:val="24"/>
    </w:rPr>
  </w:style>
  <w:style w:type="table" w:customStyle="1" w:styleId="381">
    <w:name w:val="清单表 1 浅色1"/>
    <w:basedOn w:val="88"/>
    <w:qFormat/>
    <w:uiPriority w:val="46"/>
    <w:tblStylePr w:type="firstRow">
      <w:rPr>
        <w:b/>
        <w:bCs/>
      </w:rPr>
      <w:tcPr>
        <w:tcBorders>
          <w:top w:val="nil"/>
          <w:left w:val="nil"/>
          <w:bottom w:val="single" w:color="666666" w:sz="4" w:space="0"/>
          <w:right w:val="nil"/>
          <w:insideH w:val="nil"/>
          <w:insideV w:val="nil"/>
          <w:tl2br w:val="nil"/>
          <w:tr2bl w:val="nil"/>
        </w:tcBorders>
      </w:tcPr>
    </w:tblStylePr>
    <w:tblStylePr w:type="lastRow">
      <w:rPr>
        <w:b/>
        <w:bCs/>
      </w:rPr>
      <w:tcPr>
        <w:tcBorders>
          <w:top w:val="sing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2">
    <w:name w:val="清单表 1 浅色 - 着色 11"/>
    <w:basedOn w:val="88"/>
    <w:qFormat/>
    <w:uiPriority w:val="46"/>
    <w:tblStylePr w:type="firstRow">
      <w:rPr>
        <w:b/>
        <w:bCs/>
      </w:rPr>
      <w:tcPr>
        <w:tcBorders>
          <w:top w:val="nil"/>
          <w:left w:val="nil"/>
          <w:bottom w:val="single" w:color="9CC2E5" w:sz="4" w:space="0"/>
          <w:right w:val="nil"/>
          <w:insideH w:val="nil"/>
          <w:insideV w:val="nil"/>
          <w:tl2br w:val="nil"/>
          <w:tr2bl w:val="nil"/>
        </w:tcBorders>
      </w:tcPr>
    </w:tblStylePr>
    <w:tblStylePr w:type="lastRow">
      <w:rPr>
        <w:b/>
        <w:bCs/>
      </w:rPr>
      <w:tcPr>
        <w:tcBorders>
          <w:top w:val="sing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3">
    <w:name w:val="清单表 1 浅色 - 着色 21"/>
    <w:basedOn w:val="88"/>
    <w:qFormat/>
    <w:uiPriority w:val="46"/>
    <w:tblStylePr w:type="firstRow">
      <w:rPr>
        <w:b/>
        <w:bCs/>
      </w:rPr>
      <w:tcPr>
        <w:tcBorders>
          <w:top w:val="nil"/>
          <w:left w:val="nil"/>
          <w:bottom w:val="single" w:color="F4B083" w:sz="4" w:space="0"/>
          <w:right w:val="nil"/>
          <w:insideH w:val="nil"/>
          <w:insideV w:val="nil"/>
          <w:tl2br w:val="nil"/>
          <w:tr2bl w:val="nil"/>
        </w:tcBorders>
      </w:tcPr>
    </w:tblStylePr>
    <w:tblStylePr w:type="lastRow">
      <w:rPr>
        <w:b/>
        <w:bCs/>
      </w:rPr>
      <w:tcPr>
        <w:tcBorders>
          <w:top w:val="sing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4">
    <w:name w:val="清单表 1 浅色 - 着色 31"/>
    <w:basedOn w:val="88"/>
    <w:qFormat/>
    <w:uiPriority w:val="46"/>
    <w:tblStylePr w:type="firstRow">
      <w:rPr>
        <w:b/>
        <w:bCs/>
      </w:rPr>
      <w:tcPr>
        <w:tcBorders>
          <w:top w:val="nil"/>
          <w:left w:val="nil"/>
          <w:bottom w:val="single" w:color="C8C8C8" w:sz="4" w:space="0"/>
          <w:right w:val="nil"/>
          <w:insideH w:val="nil"/>
          <w:insideV w:val="nil"/>
          <w:tl2br w:val="nil"/>
          <w:tr2bl w:val="nil"/>
        </w:tcBorders>
      </w:tcPr>
    </w:tblStylePr>
    <w:tblStylePr w:type="lastRow">
      <w:rPr>
        <w:b/>
        <w:bCs/>
      </w:rPr>
      <w:tcPr>
        <w:tcBorders>
          <w:top w:val="sing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5">
    <w:name w:val="清单表 1 浅色 - 着色 41"/>
    <w:basedOn w:val="88"/>
    <w:qFormat/>
    <w:uiPriority w:val="46"/>
    <w:tblStylePr w:type="firstRow">
      <w:rPr>
        <w:b/>
        <w:bCs/>
      </w:rPr>
      <w:tcPr>
        <w:tcBorders>
          <w:top w:val="nil"/>
          <w:left w:val="nil"/>
          <w:bottom w:val="single" w:color="FFD965" w:sz="4" w:space="0"/>
          <w:right w:val="nil"/>
          <w:insideH w:val="nil"/>
          <w:insideV w:val="nil"/>
          <w:tl2br w:val="nil"/>
          <w:tr2bl w:val="nil"/>
        </w:tcBorders>
      </w:tcPr>
    </w:tblStylePr>
    <w:tblStylePr w:type="lastRow">
      <w:rPr>
        <w:b/>
        <w:bCs/>
      </w:rPr>
      <w:tcPr>
        <w:tcBorders>
          <w:top w:val="sing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6">
    <w:name w:val="清单表 1 浅色 - 着色 51"/>
    <w:basedOn w:val="88"/>
    <w:qFormat/>
    <w:uiPriority w:val="46"/>
    <w:tblStylePr w:type="firstRow">
      <w:rPr>
        <w:b/>
        <w:bCs/>
      </w:rPr>
      <w:tcPr>
        <w:tcBorders>
          <w:top w:val="nil"/>
          <w:left w:val="nil"/>
          <w:bottom w:val="single" w:color="8EAADB" w:sz="4" w:space="0"/>
          <w:right w:val="nil"/>
          <w:insideH w:val="nil"/>
          <w:insideV w:val="nil"/>
          <w:tl2br w:val="nil"/>
          <w:tr2bl w:val="nil"/>
        </w:tcBorders>
      </w:tcPr>
    </w:tblStylePr>
    <w:tblStylePr w:type="lastRow">
      <w:rPr>
        <w:b/>
        <w:bCs/>
      </w:rPr>
      <w:tcPr>
        <w:tcBorders>
          <w:top w:val="sing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7">
    <w:name w:val="清单表 1 浅色 - 着色 61"/>
    <w:basedOn w:val="88"/>
    <w:qFormat/>
    <w:uiPriority w:val="46"/>
    <w:tblStylePr w:type="firstRow">
      <w:rPr>
        <w:b/>
        <w:bCs/>
      </w:rPr>
      <w:tcPr>
        <w:tcBorders>
          <w:top w:val="nil"/>
          <w:left w:val="nil"/>
          <w:bottom w:val="single" w:color="A8D08D" w:sz="4" w:space="0"/>
          <w:right w:val="nil"/>
          <w:insideH w:val="nil"/>
          <w:insideV w:val="nil"/>
          <w:tl2br w:val="nil"/>
          <w:tr2bl w:val="nil"/>
        </w:tcBorders>
      </w:tcPr>
    </w:tblStylePr>
    <w:tblStylePr w:type="lastRow">
      <w:rPr>
        <w:b/>
        <w:bCs/>
      </w:rPr>
      <w:tcPr>
        <w:tcBorders>
          <w:top w:val="sing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8">
    <w:name w:val="清单表 21"/>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9">
    <w:name w:val="清单表 2 - 着色 1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0">
    <w:name w:val="清单表 2 - 着色 21"/>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1">
    <w:name w:val="清单表 2 - 着色 31"/>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2">
    <w:name w:val="清单表 2 - 着色 41"/>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3">
    <w:name w:val="清单表 2 - 着色 51"/>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4">
    <w:name w:val="清单表 2 - 着色 61"/>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5">
    <w:name w:val="清单表 31"/>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000000" w:sz="4" w:space="0"/>
          <w:bottom w:val="nil"/>
          <w:right w:val="single" w:color="000000" w:sz="4" w:space="0"/>
          <w:insideH w:val="nil"/>
          <w:insideV w:val="nil"/>
          <w:tl2br w:val="nil"/>
          <w:tr2bl w:val="nil"/>
        </w:tcBorders>
      </w:tcPr>
    </w:tblStylePr>
    <w:tblStylePr w:type="band1Horz">
      <w:tcPr>
        <w:tcBorders>
          <w:top w:val="single" w:color="000000" w:sz="4" w:space="0"/>
          <w:left w:val="nil"/>
          <w:bottom w:val="single" w:color="000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000000" w:sz="4" w:space="0"/>
          <w:left w:val="nil"/>
          <w:bottom w:val="nil"/>
          <w:right w:val="nil"/>
          <w:insideH w:val="nil"/>
          <w:insideV w:val="nil"/>
          <w:tl2br w:val="nil"/>
          <w:tr2bl w:val="nil"/>
        </w:tcBorders>
      </w:tcPr>
    </w:tblStylePr>
    <w:tblStylePr w:type="swCell">
      <w:tcPr>
        <w:tcBorders>
          <w:top w:val="double" w:color="000000" w:sz="4" w:space="0"/>
          <w:left w:val="nil"/>
          <w:bottom w:val="nil"/>
          <w:right w:val="nil"/>
          <w:insideH w:val="nil"/>
          <w:insideV w:val="nil"/>
          <w:tl2br w:val="nil"/>
          <w:tr2bl w:val="nil"/>
        </w:tcBorders>
      </w:tcPr>
    </w:tblStylePr>
  </w:style>
  <w:style w:type="table" w:customStyle="1" w:styleId="396">
    <w:name w:val="清单表 3 - 着色 1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5B9BD5" w:sz="4" w:space="0"/>
          <w:bottom w:val="nil"/>
          <w:right w:val="single" w:color="5B9BD5" w:sz="4" w:space="0"/>
          <w:insideH w:val="nil"/>
          <w:insideV w:val="nil"/>
          <w:tl2br w:val="nil"/>
          <w:tr2bl w:val="nil"/>
        </w:tcBorders>
      </w:tcPr>
    </w:tblStylePr>
    <w:tblStylePr w:type="band1Horz">
      <w:tcPr>
        <w:tcBorders>
          <w:top w:val="single" w:color="5B9BD5" w:sz="4" w:space="0"/>
          <w:left w:val="nil"/>
          <w:bottom w:val="single" w:color="5B9BD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5B9BD5" w:sz="4" w:space="0"/>
          <w:left w:val="nil"/>
          <w:bottom w:val="nil"/>
          <w:right w:val="nil"/>
          <w:insideH w:val="nil"/>
          <w:insideV w:val="nil"/>
          <w:tl2br w:val="nil"/>
          <w:tr2bl w:val="nil"/>
        </w:tcBorders>
      </w:tcPr>
    </w:tblStylePr>
    <w:tblStylePr w:type="swCell">
      <w:tcPr>
        <w:tcBorders>
          <w:top w:val="double" w:color="5B9BD5" w:sz="4" w:space="0"/>
          <w:left w:val="nil"/>
          <w:bottom w:val="nil"/>
          <w:right w:val="nil"/>
          <w:insideH w:val="nil"/>
          <w:insideV w:val="nil"/>
          <w:tl2br w:val="nil"/>
          <w:tr2bl w:val="nil"/>
        </w:tcBorders>
      </w:tcPr>
    </w:tblStylePr>
  </w:style>
  <w:style w:type="table" w:customStyle="1" w:styleId="397">
    <w:name w:val="清单表 3 - 着色 21"/>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ED7D31" w:sz="4" w:space="0"/>
          <w:bottom w:val="nil"/>
          <w:right w:val="single" w:color="ED7D31" w:sz="4" w:space="0"/>
          <w:insideH w:val="nil"/>
          <w:insideV w:val="nil"/>
          <w:tl2br w:val="nil"/>
          <w:tr2bl w:val="nil"/>
        </w:tcBorders>
      </w:tcPr>
    </w:tblStylePr>
    <w:tblStylePr w:type="band1Horz">
      <w:tcPr>
        <w:tcBorders>
          <w:top w:val="single" w:color="ED7D31" w:sz="4" w:space="0"/>
          <w:left w:val="nil"/>
          <w:bottom w:val="single" w:color="ED7D31"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ED7D31" w:sz="4" w:space="0"/>
          <w:left w:val="nil"/>
          <w:bottom w:val="nil"/>
          <w:right w:val="nil"/>
          <w:insideH w:val="nil"/>
          <w:insideV w:val="nil"/>
          <w:tl2br w:val="nil"/>
          <w:tr2bl w:val="nil"/>
        </w:tcBorders>
      </w:tcPr>
    </w:tblStylePr>
    <w:tblStylePr w:type="swCell">
      <w:tcPr>
        <w:tcBorders>
          <w:top w:val="double" w:color="ED7D31" w:sz="4" w:space="0"/>
          <w:left w:val="nil"/>
          <w:bottom w:val="nil"/>
          <w:right w:val="nil"/>
          <w:insideH w:val="nil"/>
          <w:insideV w:val="nil"/>
          <w:tl2br w:val="nil"/>
          <w:tr2bl w:val="nil"/>
        </w:tcBorders>
      </w:tcPr>
    </w:tblStylePr>
  </w:style>
  <w:style w:type="table" w:customStyle="1" w:styleId="398">
    <w:name w:val="清单表 3 - 着色 31"/>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A5A5A5" w:sz="4" w:space="0"/>
          <w:bottom w:val="nil"/>
          <w:right w:val="single" w:color="A5A5A5" w:sz="4" w:space="0"/>
          <w:insideH w:val="nil"/>
          <w:insideV w:val="nil"/>
          <w:tl2br w:val="nil"/>
          <w:tr2bl w:val="nil"/>
        </w:tcBorders>
      </w:tcPr>
    </w:tblStylePr>
    <w:tblStylePr w:type="band1Horz">
      <w:tcPr>
        <w:tcBorders>
          <w:top w:val="single" w:color="A5A5A5" w:sz="4" w:space="0"/>
          <w:left w:val="nil"/>
          <w:bottom w:val="single" w:color="A5A5A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A5A5A5" w:sz="4" w:space="0"/>
          <w:left w:val="nil"/>
          <w:bottom w:val="nil"/>
          <w:right w:val="nil"/>
          <w:insideH w:val="nil"/>
          <w:insideV w:val="nil"/>
          <w:tl2br w:val="nil"/>
          <w:tr2bl w:val="nil"/>
        </w:tcBorders>
      </w:tcPr>
    </w:tblStylePr>
    <w:tblStylePr w:type="swCell">
      <w:tcPr>
        <w:tcBorders>
          <w:top w:val="double" w:color="A5A5A5" w:sz="4" w:space="0"/>
          <w:left w:val="nil"/>
          <w:bottom w:val="nil"/>
          <w:right w:val="nil"/>
          <w:insideH w:val="nil"/>
          <w:insideV w:val="nil"/>
          <w:tl2br w:val="nil"/>
          <w:tr2bl w:val="nil"/>
        </w:tcBorders>
      </w:tcPr>
    </w:tblStylePr>
  </w:style>
  <w:style w:type="table" w:customStyle="1" w:styleId="399">
    <w:name w:val="清单表 3 - 着色 41"/>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FFC000" w:sz="4" w:space="0"/>
          <w:bottom w:val="nil"/>
          <w:right w:val="single" w:color="FFC000" w:sz="4" w:space="0"/>
          <w:insideH w:val="nil"/>
          <w:insideV w:val="nil"/>
          <w:tl2br w:val="nil"/>
          <w:tr2bl w:val="nil"/>
        </w:tcBorders>
      </w:tcPr>
    </w:tblStylePr>
    <w:tblStylePr w:type="band1Horz">
      <w:tcPr>
        <w:tcBorders>
          <w:top w:val="single" w:color="FFC000" w:sz="4" w:space="0"/>
          <w:left w:val="nil"/>
          <w:bottom w:val="single" w:color="FFC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FFC000" w:sz="4" w:space="0"/>
          <w:left w:val="nil"/>
          <w:bottom w:val="nil"/>
          <w:right w:val="nil"/>
          <w:insideH w:val="nil"/>
          <w:insideV w:val="nil"/>
          <w:tl2br w:val="nil"/>
          <w:tr2bl w:val="nil"/>
        </w:tcBorders>
      </w:tcPr>
    </w:tblStylePr>
    <w:tblStylePr w:type="swCell">
      <w:tcPr>
        <w:tcBorders>
          <w:top w:val="double" w:color="FFC000" w:sz="4" w:space="0"/>
          <w:left w:val="nil"/>
          <w:bottom w:val="nil"/>
          <w:right w:val="nil"/>
          <w:insideH w:val="nil"/>
          <w:insideV w:val="nil"/>
          <w:tl2br w:val="nil"/>
          <w:tr2bl w:val="nil"/>
        </w:tcBorders>
      </w:tcPr>
    </w:tblStylePr>
  </w:style>
  <w:style w:type="table" w:customStyle="1" w:styleId="400">
    <w:name w:val="清单表 3 - 着色 51"/>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4472C4" w:sz="4" w:space="0"/>
          <w:bottom w:val="nil"/>
          <w:right w:val="single" w:color="4472C4" w:sz="4" w:space="0"/>
          <w:insideH w:val="nil"/>
          <w:insideV w:val="nil"/>
          <w:tl2br w:val="nil"/>
          <w:tr2bl w:val="nil"/>
        </w:tcBorders>
      </w:tcPr>
    </w:tblStylePr>
    <w:tblStylePr w:type="band1Horz">
      <w:tcPr>
        <w:tcBorders>
          <w:top w:val="single" w:color="4472C4" w:sz="4" w:space="0"/>
          <w:left w:val="nil"/>
          <w:bottom w:val="single" w:color="4472C4"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4472C4" w:sz="4" w:space="0"/>
          <w:left w:val="nil"/>
          <w:bottom w:val="nil"/>
          <w:right w:val="nil"/>
          <w:insideH w:val="nil"/>
          <w:insideV w:val="nil"/>
          <w:tl2br w:val="nil"/>
          <w:tr2bl w:val="nil"/>
        </w:tcBorders>
      </w:tcPr>
    </w:tblStylePr>
    <w:tblStylePr w:type="swCell">
      <w:tcPr>
        <w:tcBorders>
          <w:top w:val="double" w:color="4472C4" w:sz="4" w:space="0"/>
          <w:left w:val="nil"/>
          <w:bottom w:val="nil"/>
          <w:right w:val="nil"/>
          <w:insideH w:val="nil"/>
          <w:insideV w:val="nil"/>
          <w:tl2br w:val="nil"/>
          <w:tr2bl w:val="nil"/>
        </w:tcBorders>
      </w:tcPr>
    </w:tblStylePr>
  </w:style>
  <w:style w:type="table" w:customStyle="1" w:styleId="401">
    <w:name w:val="清单表 3 - 着色 61"/>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70AD47" w:sz="4" w:space="0"/>
          <w:bottom w:val="nil"/>
          <w:right w:val="single" w:color="70AD47" w:sz="4" w:space="0"/>
          <w:insideH w:val="nil"/>
          <w:insideV w:val="nil"/>
          <w:tl2br w:val="nil"/>
          <w:tr2bl w:val="nil"/>
        </w:tcBorders>
      </w:tcPr>
    </w:tblStylePr>
    <w:tblStylePr w:type="band1Horz">
      <w:tcPr>
        <w:tcBorders>
          <w:top w:val="single" w:color="70AD47" w:sz="4" w:space="0"/>
          <w:left w:val="nil"/>
          <w:bottom w:val="single" w:color="70AD47"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70AD47" w:sz="4" w:space="0"/>
          <w:left w:val="nil"/>
          <w:bottom w:val="nil"/>
          <w:right w:val="nil"/>
          <w:insideH w:val="nil"/>
          <w:insideV w:val="nil"/>
          <w:tl2br w:val="nil"/>
          <w:tr2bl w:val="nil"/>
        </w:tcBorders>
      </w:tcPr>
    </w:tblStylePr>
    <w:tblStylePr w:type="swCell">
      <w:tcPr>
        <w:tcBorders>
          <w:top w:val="double" w:color="70AD47" w:sz="4" w:space="0"/>
          <w:left w:val="nil"/>
          <w:bottom w:val="nil"/>
          <w:right w:val="nil"/>
          <w:insideH w:val="nil"/>
          <w:insideV w:val="nil"/>
          <w:tl2br w:val="nil"/>
          <w:tr2bl w:val="nil"/>
        </w:tcBorders>
      </w:tcPr>
    </w:tblStylePr>
  </w:style>
  <w:style w:type="table" w:customStyle="1" w:styleId="402">
    <w:name w:val="清单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3">
    <w:name w:val="清单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4">
    <w:name w:val="清单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5">
    <w:name w:val="清单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06">
    <w:name w:val="清单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07">
    <w:name w:val="清单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08">
    <w:name w:val="清单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09">
    <w:name w:val="清单表 5 深色1"/>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0">
    <w:name w:val="清单表 5 深色 - 着色 1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1">
    <w:name w:val="清单表 5 深色 - 着色 21"/>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2">
    <w:name w:val="清单表 5 深色 - 着色 31"/>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3">
    <w:name w:val="清单表 5 深色 - 着色 41"/>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4">
    <w:name w:val="清单表 5 深色 - 着色 51"/>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5">
    <w:name w:val="清单表 5 深色 - 着色 61"/>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6">
    <w:name w:val="清单表 6 彩色1"/>
    <w:basedOn w:val="88"/>
    <w:qFormat/>
    <w:uiPriority w:val="51"/>
    <w:rPr>
      <w:color w:val="000000"/>
    </w:rPr>
    <w:tblPr>
      <w:tblBorders>
        <w:top w:val="single" w:color="000000" w:sz="4" w:space="0"/>
        <w:bottom w:val="single" w:color="000000" w:sz="4" w:space="0"/>
      </w:tblBorders>
    </w:tblPr>
    <w:tblStylePr w:type="firstRow">
      <w:rPr>
        <w:b/>
        <w:bCs/>
      </w:rPr>
      <w:tcPr>
        <w:tcBorders>
          <w:top w:val="nil"/>
          <w:left w:val="nil"/>
          <w:bottom w:val="single" w:color="000000" w:sz="4" w:space="0"/>
          <w:right w:val="nil"/>
          <w:insideH w:val="nil"/>
          <w:insideV w:val="nil"/>
          <w:tl2br w:val="nil"/>
          <w:tr2bl w:val="nil"/>
        </w:tcBorders>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17">
    <w:name w:val="清单表 6 彩色 - 着色 11"/>
    <w:basedOn w:val="88"/>
    <w:qFormat/>
    <w:uiPriority w:val="51"/>
    <w:rPr>
      <w:color w:val="2E75B5"/>
    </w:rPr>
    <w:tblPr>
      <w:tblBorders>
        <w:top w:val="single" w:color="5B9BD5" w:sz="4" w:space="0"/>
        <w:bottom w:val="single" w:color="5B9BD5" w:sz="4" w:space="0"/>
      </w:tblBorders>
    </w:tblPr>
    <w:tblStylePr w:type="firstRow">
      <w:rPr>
        <w:b/>
        <w:bCs/>
      </w:rPr>
      <w:tcPr>
        <w:tcBorders>
          <w:top w:val="nil"/>
          <w:left w:val="nil"/>
          <w:bottom w:val="single" w:color="5B9BD5" w:sz="4" w:space="0"/>
          <w:right w:val="nil"/>
          <w:insideH w:val="nil"/>
          <w:insideV w:val="nil"/>
          <w:tl2br w:val="nil"/>
          <w:tr2bl w:val="nil"/>
        </w:tcBorders>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18">
    <w:name w:val="清单表 6 彩色 - 着色 21"/>
    <w:basedOn w:val="88"/>
    <w:qFormat/>
    <w:uiPriority w:val="51"/>
    <w:rPr>
      <w:color w:val="C55911"/>
    </w:rPr>
    <w:tblPr>
      <w:tblBorders>
        <w:top w:val="single" w:color="ED7D31" w:sz="4" w:space="0"/>
        <w:bottom w:val="single" w:color="ED7D31" w:sz="4" w:space="0"/>
      </w:tblBorders>
    </w:tblPr>
    <w:tblStylePr w:type="firstRow">
      <w:rPr>
        <w:b/>
        <w:bCs/>
      </w:rPr>
      <w:tcPr>
        <w:tcBorders>
          <w:top w:val="nil"/>
          <w:left w:val="nil"/>
          <w:bottom w:val="single" w:color="ED7D31" w:sz="4" w:space="0"/>
          <w:right w:val="nil"/>
          <w:insideH w:val="nil"/>
          <w:insideV w:val="nil"/>
          <w:tl2br w:val="nil"/>
          <w:tr2bl w:val="nil"/>
        </w:tcBorders>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19">
    <w:name w:val="清单表 6 彩色 - 着色 31"/>
    <w:basedOn w:val="88"/>
    <w:qFormat/>
    <w:uiPriority w:val="51"/>
    <w:rPr>
      <w:color w:val="7B7B7B"/>
    </w:rPr>
    <w:tblPr>
      <w:tblBorders>
        <w:top w:val="single" w:color="A5A5A5" w:sz="4" w:space="0"/>
        <w:bottom w:val="single" w:color="A5A5A5" w:sz="4" w:space="0"/>
      </w:tblBorders>
    </w:tblPr>
    <w:tblStylePr w:type="firstRow">
      <w:rPr>
        <w:b/>
        <w:bCs/>
      </w:rPr>
      <w:tcPr>
        <w:tcBorders>
          <w:top w:val="nil"/>
          <w:left w:val="nil"/>
          <w:bottom w:val="single" w:color="A5A5A5" w:sz="4" w:space="0"/>
          <w:right w:val="nil"/>
          <w:insideH w:val="nil"/>
          <w:insideV w:val="nil"/>
          <w:tl2br w:val="nil"/>
          <w:tr2bl w:val="nil"/>
        </w:tcBorders>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20">
    <w:name w:val="清单表 6 彩色 - 着色 41"/>
    <w:basedOn w:val="88"/>
    <w:qFormat/>
    <w:uiPriority w:val="51"/>
    <w:rPr>
      <w:color w:val="BE8F00"/>
    </w:rPr>
    <w:tblPr>
      <w:tblBorders>
        <w:top w:val="single" w:color="FFC000" w:sz="4" w:space="0"/>
        <w:bottom w:val="single" w:color="FFC000" w:sz="4" w:space="0"/>
      </w:tblBorders>
    </w:tblPr>
    <w:tblStylePr w:type="firstRow">
      <w:rPr>
        <w:b/>
        <w:bCs/>
      </w:rPr>
      <w:tcPr>
        <w:tcBorders>
          <w:top w:val="nil"/>
          <w:left w:val="nil"/>
          <w:bottom w:val="single" w:color="FFC000" w:sz="4" w:space="0"/>
          <w:right w:val="nil"/>
          <w:insideH w:val="nil"/>
          <w:insideV w:val="nil"/>
          <w:tl2br w:val="nil"/>
          <w:tr2bl w:val="nil"/>
        </w:tcBorders>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21">
    <w:name w:val="清单表 6 彩色 - 着色 51"/>
    <w:basedOn w:val="88"/>
    <w:qFormat/>
    <w:uiPriority w:val="51"/>
    <w:rPr>
      <w:color w:val="2F5496"/>
    </w:rPr>
    <w:tblPr>
      <w:tblBorders>
        <w:top w:val="single" w:color="4472C4" w:sz="4" w:space="0"/>
        <w:bottom w:val="single" w:color="4472C4" w:sz="4" w:space="0"/>
      </w:tblBorders>
    </w:tblPr>
    <w:tblStylePr w:type="firstRow">
      <w:rPr>
        <w:b/>
        <w:bCs/>
      </w:rPr>
      <w:tcPr>
        <w:tcBorders>
          <w:top w:val="nil"/>
          <w:left w:val="nil"/>
          <w:bottom w:val="single" w:color="4472C4" w:sz="4" w:space="0"/>
          <w:right w:val="nil"/>
          <w:insideH w:val="nil"/>
          <w:insideV w:val="nil"/>
          <w:tl2br w:val="nil"/>
          <w:tr2bl w:val="nil"/>
        </w:tcBorders>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22">
    <w:name w:val="清单表 6 彩色 - 着色 61"/>
    <w:basedOn w:val="88"/>
    <w:qFormat/>
    <w:uiPriority w:val="51"/>
    <w:rPr>
      <w:color w:val="538135"/>
    </w:rPr>
    <w:tblPr>
      <w:tblBorders>
        <w:top w:val="single" w:color="70AD47" w:sz="4" w:space="0"/>
        <w:bottom w:val="single" w:color="70AD47" w:sz="4" w:space="0"/>
      </w:tblBorders>
    </w:tblPr>
    <w:tblStylePr w:type="firstRow">
      <w:rPr>
        <w:b/>
        <w:bCs/>
      </w:rPr>
      <w:tcPr>
        <w:tcBorders>
          <w:top w:val="nil"/>
          <w:left w:val="nil"/>
          <w:bottom w:val="single" w:color="70AD47" w:sz="4" w:space="0"/>
          <w:right w:val="nil"/>
          <w:insideH w:val="nil"/>
          <w:insideV w:val="nil"/>
          <w:tl2br w:val="nil"/>
          <w:tr2bl w:val="nil"/>
        </w:tcBorders>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23">
    <w:name w:val="清单表 7 彩色1"/>
    <w:basedOn w:val="88"/>
    <w:qFormat/>
    <w:uiPriority w:val="52"/>
    <w:rPr>
      <w:color w:val="000000"/>
    </w:rPr>
    <w:tblStylePr w:type="firstRow">
      <w:rPr>
        <w:rFonts w:ascii="Calibri Light" w:hAnsi="Calibri Light" w:eastAsia="宋体" w:cs="Times New Roman"/>
        <w:i/>
        <w:iCs/>
        <w:sz w:val="26"/>
      </w:rPr>
      <w:tcPr>
        <w:tcBorders>
          <w:top w:val="nil"/>
          <w:left w:val="nil"/>
          <w:bottom w:val="single" w:color="000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000000" w:sz="4" w:space="0"/>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4">
    <w:name w:val="清单表 7 彩色 - 着色 11"/>
    <w:basedOn w:val="88"/>
    <w:qFormat/>
    <w:uiPriority w:val="52"/>
    <w:rPr>
      <w:color w:val="2E75B5"/>
    </w:rPr>
    <w:tblStylePr w:type="firstRow">
      <w:rPr>
        <w:rFonts w:ascii="Calibri Light" w:hAnsi="Calibri Light" w:eastAsia="宋体" w:cs="Times New Roman"/>
        <w:i/>
        <w:iCs/>
        <w:sz w:val="26"/>
      </w:rPr>
      <w:tcPr>
        <w:tcBorders>
          <w:top w:val="nil"/>
          <w:left w:val="nil"/>
          <w:bottom w:val="single" w:color="5B9BD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5B9BD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5B9BD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5B9BD5" w:sz="4" w:space="0"/>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5">
    <w:name w:val="清单表 7 彩色 - 着色 21"/>
    <w:basedOn w:val="88"/>
    <w:qFormat/>
    <w:uiPriority w:val="52"/>
    <w:rPr>
      <w:color w:val="C55911"/>
    </w:rPr>
    <w:tblStylePr w:type="firstRow">
      <w:rPr>
        <w:rFonts w:ascii="Calibri Light" w:hAnsi="Calibri Light" w:eastAsia="宋体" w:cs="Times New Roman"/>
        <w:i/>
        <w:iCs/>
        <w:sz w:val="26"/>
      </w:rPr>
      <w:tcPr>
        <w:tcBorders>
          <w:top w:val="nil"/>
          <w:left w:val="nil"/>
          <w:bottom w:val="single" w:color="ED7D31"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ED7D31"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ED7D31"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ED7D31" w:sz="4" w:space="0"/>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6">
    <w:name w:val="清单表 7 彩色 - 着色 31"/>
    <w:basedOn w:val="88"/>
    <w:qFormat/>
    <w:uiPriority w:val="52"/>
    <w:rPr>
      <w:color w:val="7B7B7B"/>
    </w:rPr>
    <w:tblStylePr w:type="firstRow">
      <w:rPr>
        <w:rFonts w:ascii="Calibri Light" w:hAnsi="Calibri Light" w:eastAsia="宋体" w:cs="Times New Roman"/>
        <w:i/>
        <w:iCs/>
        <w:sz w:val="26"/>
      </w:rPr>
      <w:tcPr>
        <w:tcBorders>
          <w:top w:val="nil"/>
          <w:left w:val="nil"/>
          <w:bottom w:val="single" w:color="A5A5A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A5A5A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A5A5A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A5A5A5" w:sz="4" w:space="0"/>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7">
    <w:name w:val="清单表 7 彩色 - 着色 41"/>
    <w:basedOn w:val="88"/>
    <w:qFormat/>
    <w:uiPriority w:val="52"/>
    <w:rPr>
      <w:color w:val="BE8F00"/>
    </w:rPr>
    <w:tblStylePr w:type="firstRow">
      <w:rPr>
        <w:rFonts w:ascii="Calibri Light" w:hAnsi="Calibri Light" w:eastAsia="宋体" w:cs="Times New Roman"/>
        <w:i/>
        <w:iCs/>
        <w:sz w:val="26"/>
      </w:rPr>
      <w:tcPr>
        <w:tcBorders>
          <w:top w:val="nil"/>
          <w:left w:val="nil"/>
          <w:bottom w:val="single" w:color="FFC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FFC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FFC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FFC000" w:sz="4" w:space="0"/>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8">
    <w:name w:val="清单表 7 彩色 - 着色 51"/>
    <w:basedOn w:val="88"/>
    <w:qFormat/>
    <w:uiPriority w:val="52"/>
    <w:rPr>
      <w:color w:val="2F5496"/>
    </w:rPr>
    <w:tblStylePr w:type="firstRow">
      <w:rPr>
        <w:rFonts w:ascii="Calibri Light" w:hAnsi="Calibri Light" w:eastAsia="宋体" w:cs="Times New Roman"/>
        <w:i/>
        <w:iCs/>
        <w:sz w:val="26"/>
      </w:rPr>
      <w:tcPr>
        <w:tcBorders>
          <w:top w:val="nil"/>
          <w:left w:val="nil"/>
          <w:bottom w:val="single" w:color="4472C4"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4472C4"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4472C4"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4472C4" w:sz="4" w:space="0"/>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9">
    <w:name w:val="清单表 7 彩色 - 着色 61"/>
    <w:basedOn w:val="88"/>
    <w:qFormat/>
    <w:uiPriority w:val="52"/>
    <w:rPr>
      <w:color w:val="538135"/>
    </w:rPr>
    <w:tblStylePr w:type="firstRow">
      <w:rPr>
        <w:rFonts w:ascii="Calibri Light" w:hAnsi="Calibri Light" w:eastAsia="宋体" w:cs="Times New Roman"/>
        <w:i/>
        <w:iCs/>
        <w:sz w:val="26"/>
      </w:rPr>
      <w:tcPr>
        <w:tcBorders>
          <w:top w:val="nil"/>
          <w:left w:val="nil"/>
          <w:bottom w:val="single" w:color="70AD47"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0AD47"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0AD47"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0AD47" w:sz="4" w:space="0"/>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character" w:customStyle="1" w:styleId="430">
    <w:name w:val="书籍标题1"/>
    <w:basedOn w:val="231"/>
    <w:qFormat/>
    <w:uiPriority w:val="33"/>
    <w:rPr>
      <w:b/>
      <w:bCs/>
      <w:i/>
      <w:iCs/>
      <w:spacing w:val="5"/>
    </w:rPr>
  </w:style>
  <w:style w:type="paragraph" w:customStyle="1" w:styleId="431">
    <w:name w:val="书目1"/>
    <w:basedOn w:val="1"/>
    <w:next w:val="1"/>
    <w:unhideWhenUsed/>
    <w:qFormat/>
    <w:uiPriority w:val="37"/>
  </w:style>
  <w:style w:type="table" w:customStyle="1" w:styleId="432">
    <w:name w:val="网格表 1 浅色1"/>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3">
    <w:name w:val="网格表 1 浅色 - 着色 1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4">
    <w:name w:val="网格表 1 浅色 - 着色 21"/>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5">
    <w:name w:val="网格表 1 浅色 - 着色 31"/>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6">
    <w:name w:val="网格表 1 浅色 - 着色 41"/>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7">
    <w:name w:val="网格表 1 浅色 - 着色 51"/>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8">
    <w:name w:val="网格表 1 浅色 - 着色 61"/>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9">
    <w:name w:val="网格表 21"/>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left w:val="nil"/>
          <w:bottom w:val="single" w:color="666666" w:sz="12" w:space="0"/>
          <w:right w:val="nil"/>
          <w:insideH w:val="nil"/>
          <w:insideV w:val="nil"/>
          <w:tl2br w:val="nil"/>
          <w:tr2bl w:val="nil"/>
        </w:tcBorders>
        <w:shd w:val="clear" w:color="auto" w:fill="FFFFFF"/>
      </w:tcPr>
    </w:tblStylePr>
    <w:tblStylePr w:type="lastRow">
      <w:rPr>
        <w:b/>
        <w:bCs/>
      </w:rPr>
      <w:tcPr>
        <w:tcBorders>
          <w:top w:val="double" w:color="666666"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0">
    <w:name w:val="网格表 2 - 着色 1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left w:val="nil"/>
          <w:bottom w:val="single" w:color="9CC2E5" w:sz="12" w:space="0"/>
          <w:right w:val="nil"/>
          <w:insideH w:val="nil"/>
          <w:insideV w:val="nil"/>
          <w:tl2br w:val="nil"/>
          <w:tr2bl w:val="nil"/>
        </w:tcBorders>
        <w:shd w:val="clear" w:color="auto" w:fill="FFFFFF"/>
      </w:tcPr>
    </w:tblStylePr>
    <w:tblStylePr w:type="lastRow">
      <w:rPr>
        <w:b/>
        <w:bCs/>
      </w:rPr>
      <w:tcPr>
        <w:tcBorders>
          <w:top w:val="double" w:color="9CC2E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1">
    <w:name w:val="网格表 2 - 着色 21"/>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left w:val="nil"/>
          <w:bottom w:val="single" w:color="F4B083" w:sz="12" w:space="0"/>
          <w:right w:val="nil"/>
          <w:insideH w:val="nil"/>
          <w:insideV w:val="nil"/>
          <w:tl2br w:val="nil"/>
          <w:tr2bl w:val="nil"/>
        </w:tcBorders>
        <w:shd w:val="clear" w:color="auto" w:fill="FFFFFF"/>
      </w:tcPr>
    </w:tblStylePr>
    <w:tblStylePr w:type="lastRow">
      <w:rPr>
        <w:b/>
        <w:bCs/>
      </w:rPr>
      <w:tcPr>
        <w:tcBorders>
          <w:top w:val="double" w:color="F4B083"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2">
    <w:name w:val="网格表 2 - 着色 31"/>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left w:val="nil"/>
          <w:bottom w:val="single" w:color="C8C8C8" w:sz="12" w:space="0"/>
          <w:right w:val="nil"/>
          <w:insideH w:val="nil"/>
          <w:insideV w:val="nil"/>
          <w:tl2br w:val="nil"/>
          <w:tr2bl w:val="nil"/>
        </w:tcBorders>
        <w:shd w:val="clear" w:color="auto" w:fill="FFFFFF"/>
      </w:tcPr>
    </w:tblStylePr>
    <w:tblStylePr w:type="lastRow">
      <w:rPr>
        <w:b/>
        <w:bCs/>
      </w:rPr>
      <w:tcPr>
        <w:tcBorders>
          <w:top w:val="double" w:color="C8C8C8"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3">
    <w:name w:val="网格表 2 - 着色 41"/>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left w:val="nil"/>
          <w:bottom w:val="single" w:color="FFD965" w:sz="12" w:space="0"/>
          <w:right w:val="nil"/>
          <w:insideH w:val="nil"/>
          <w:insideV w:val="nil"/>
          <w:tl2br w:val="nil"/>
          <w:tr2bl w:val="nil"/>
        </w:tcBorders>
        <w:shd w:val="clear" w:color="auto" w:fill="FFFFFF"/>
      </w:tcPr>
    </w:tblStylePr>
    <w:tblStylePr w:type="lastRow">
      <w:rPr>
        <w:b/>
        <w:bCs/>
      </w:rPr>
      <w:tcPr>
        <w:tcBorders>
          <w:top w:val="double" w:color="FFD96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4">
    <w:name w:val="网格表 2 - 着色 51"/>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left w:val="nil"/>
          <w:bottom w:val="single" w:color="8EAADB" w:sz="12" w:space="0"/>
          <w:right w:val="nil"/>
          <w:insideH w:val="nil"/>
          <w:insideV w:val="nil"/>
          <w:tl2br w:val="nil"/>
          <w:tr2bl w:val="nil"/>
        </w:tcBorders>
        <w:shd w:val="clear" w:color="auto" w:fill="FFFFFF"/>
      </w:tcPr>
    </w:tblStylePr>
    <w:tblStylePr w:type="lastRow">
      <w:rPr>
        <w:b/>
        <w:bCs/>
      </w:rPr>
      <w:tcPr>
        <w:tcBorders>
          <w:top w:val="double" w:color="8EAADB"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45">
    <w:name w:val="网格表 2 - 着色 61"/>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left w:val="nil"/>
          <w:bottom w:val="single" w:color="A8D08D" w:sz="12" w:space="0"/>
          <w:right w:val="nil"/>
          <w:insideH w:val="nil"/>
          <w:insideV w:val="nil"/>
          <w:tl2br w:val="nil"/>
          <w:tr2bl w:val="nil"/>
        </w:tcBorders>
        <w:shd w:val="clear" w:color="auto" w:fill="FFFFFF"/>
      </w:tcPr>
    </w:tblStylePr>
    <w:tblStylePr w:type="lastRow">
      <w:rPr>
        <w:b/>
        <w:bCs/>
      </w:rPr>
      <w:tcPr>
        <w:tcBorders>
          <w:top w:val="double" w:color="A8D08D"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46">
    <w:name w:val="网格表 31"/>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47">
    <w:name w:val="网格表 3 - 着色 1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48">
    <w:name w:val="网格表 3 - 着色 21"/>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49">
    <w:name w:val="网格表 3 - 着色 31"/>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50">
    <w:name w:val="网格表 3 - 着色 41"/>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51">
    <w:name w:val="网格表 3 - 着色 51"/>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52">
    <w:name w:val="网格表 3 - 着色 61"/>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53">
    <w:name w:val="网格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4">
    <w:name w:val="网格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55">
    <w:name w:val="网格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56">
    <w:name w:val="网格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57">
    <w:name w:val="网格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58">
    <w:name w:val="网格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9">
    <w:name w:val="网格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0">
    <w:name w:val="网格表 5 深色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61">
    <w:name w:val="网格表 5 深色 - 着色 1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5B9BD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5B9BD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62">
    <w:name w:val="网格表 5 深色 - 着色 2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ED7D31"/>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ED7D31"/>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63">
    <w:name w:val="网格表 5 深色 - 着色 3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A5A5A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A5A5A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64">
    <w:name w:val="网格表 5 深色 - 着色 4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FFC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FFC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65">
    <w:name w:val="网格表 5 深色 - 着色 5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66">
    <w:name w:val="网格表 5 深色 - 着色 6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70AD47"/>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70AD47"/>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67">
    <w:name w:val="网格表 6 彩色1"/>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68">
    <w:name w:val="网格表 6 彩色 - 着色 11"/>
    <w:basedOn w:val="88"/>
    <w:qFormat/>
    <w:uiPriority w:val="51"/>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9">
    <w:name w:val="网格表 6 彩色 - 着色 21"/>
    <w:basedOn w:val="88"/>
    <w:qFormat/>
    <w:uiPriority w:val="51"/>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70">
    <w:name w:val="网格表 6 彩色 - 着色 31"/>
    <w:basedOn w:val="88"/>
    <w:qFormat/>
    <w:uiPriority w:val="51"/>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71">
    <w:name w:val="网格表 6 彩色 - 着色 41"/>
    <w:basedOn w:val="88"/>
    <w:qFormat/>
    <w:uiPriority w:val="51"/>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72">
    <w:name w:val="网格表 6 彩色 - 着色 51"/>
    <w:basedOn w:val="88"/>
    <w:qFormat/>
    <w:uiPriority w:val="51"/>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73">
    <w:name w:val="网格表 6 彩色 - 着色 61"/>
    <w:basedOn w:val="88"/>
    <w:qFormat/>
    <w:uiPriority w:val="51"/>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74">
    <w:name w:val="网格表 7 彩色1"/>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75">
    <w:name w:val="网格表 7 彩色 - 着色 11"/>
    <w:basedOn w:val="88"/>
    <w:qFormat/>
    <w:uiPriority w:val="52"/>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76">
    <w:name w:val="网格表 7 彩色 - 着色 21"/>
    <w:basedOn w:val="88"/>
    <w:qFormat/>
    <w:uiPriority w:val="52"/>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77">
    <w:name w:val="网格表 7 彩色 - 着色 31"/>
    <w:basedOn w:val="88"/>
    <w:qFormat/>
    <w:uiPriority w:val="52"/>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78">
    <w:name w:val="网格表 7 彩色 - 着色 41"/>
    <w:basedOn w:val="88"/>
    <w:qFormat/>
    <w:uiPriority w:val="52"/>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79">
    <w:name w:val="网格表 7 彩色 - 着色 51"/>
    <w:basedOn w:val="88"/>
    <w:qFormat/>
    <w:uiPriority w:val="52"/>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80">
    <w:name w:val="网格表 7 彩色 - 着色 61"/>
    <w:basedOn w:val="88"/>
    <w:qFormat/>
    <w:uiPriority w:val="52"/>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81">
    <w:name w:val="网格型浅色1"/>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table" w:customStyle="1" w:styleId="482">
    <w:name w:val="无格式表格 1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3">
    <w:name w:val="无格式表格 21"/>
    <w:basedOn w:val="88"/>
    <w:qFormat/>
    <w:uiPriority w:val="42"/>
    <w:tblPr>
      <w:tblBorders>
        <w:top w:val="single" w:color="7E7E7E" w:sz="4" w:space="0"/>
        <w:bottom w:val="single" w:color="7E7E7E" w:sz="4" w:space="0"/>
      </w:tblBorders>
    </w:tblPr>
    <w:tblStylePr w:type="firstRow">
      <w:rPr>
        <w:b/>
        <w:bCs/>
      </w:rPr>
      <w:tcPr>
        <w:tcBorders>
          <w:top w:val="nil"/>
          <w:left w:val="nil"/>
          <w:bottom w:val="single" w:color="7E7E7E" w:sz="4" w:space="0"/>
          <w:right w:val="nil"/>
          <w:insideH w:val="nil"/>
          <w:insideV w:val="nil"/>
          <w:tl2br w:val="nil"/>
          <w:tr2bl w:val="nil"/>
        </w:tcBorders>
      </w:tcPr>
    </w:tblStylePr>
    <w:tblStylePr w:type="lastRow">
      <w:rPr>
        <w:b/>
        <w:bCs/>
      </w:rPr>
      <w:tcPr>
        <w:tcBorders>
          <w:top w:val="single" w:color="7E7E7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E7E7E" w:sz="4" w:space="0"/>
          <w:bottom w:val="nil"/>
          <w:right w:val="single" w:color="7E7E7E" w:sz="4" w:space="0"/>
          <w:insideH w:val="nil"/>
          <w:insideV w:val="nil"/>
          <w:tl2br w:val="nil"/>
          <w:tr2bl w:val="nil"/>
        </w:tcBorders>
      </w:tcPr>
    </w:tblStylePr>
    <w:tblStylePr w:type="band2Vert">
      <w:tcPr>
        <w:tcBorders>
          <w:top w:val="nil"/>
          <w:left w:val="single" w:color="7E7E7E" w:sz="4" w:space="0"/>
          <w:bottom w:val="nil"/>
          <w:right w:val="single" w:color="7E7E7E" w:sz="4" w:space="0"/>
          <w:insideH w:val="nil"/>
          <w:insideV w:val="nil"/>
          <w:tl2br w:val="nil"/>
          <w:tr2bl w:val="nil"/>
        </w:tcBorders>
      </w:tcPr>
    </w:tblStylePr>
    <w:tblStylePr w:type="band1Horz">
      <w:tcPr>
        <w:tcBorders>
          <w:top w:val="single" w:color="7E7E7E" w:sz="4" w:space="0"/>
          <w:left w:val="nil"/>
          <w:bottom w:val="single" w:color="7E7E7E" w:sz="4" w:space="0"/>
          <w:right w:val="nil"/>
          <w:insideH w:val="nil"/>
          <w:insideV w:val="nil"/>
          <w:tl2br w:val="nil"/>
          <w:tr2bl w:val="nil"/>
        </w:tcBorders>
      </w:tcPr>
    </w:tblStylePr>
  </w:style>
  <w:style w:type="table" w:customStyle="1" w:styleId="484">
    <w:name w:val="无格式表格 31"/>
    <w:basedOn w:val="88"/>
    <w:qFormat/>
    <w:uiPriority w:val="43"/>
    <w:tblStylePr w:type="firstRow">
      <w:rPr>
        <w:b/>
        <w:bCs/>
        <w:caps/>
      </w:rPr>
      <w:tcPr>
        <w:tcBorders>
          <w:top w:val="nil"/>
          <w:left w:val="nil"/>
          <w:bottom w:val="single" w:color="7E7E7E" w:sz="4" w:space="0"/>
          <w:right w:val="nil"/>
          <w:insideH w:val="nil"/>
          <w:insideV w:val="nil"/>
          <w:tl2br w:val="nil"/>
          <w:tr2bl w:val="nil"/>
        </w:tcBorders>
      </w:tcPr>
    </w:tblStylePr>
    <w:tblStylePr w:type="lastRow">
      <w:rPr>
        <w:b/>
        <w:bCs/>
        <w:caps/>
      </w:rPr>
      <w:tcPr>
        <w:tcBorders>
          <w:top w:val="nil"/>
          <w:left w:val="nil"/>
          <w:bottom w:val="nil"/>
          <w:right w:val="nil"/>
          <w:insideH w:val="nil"/>
          <w:insideV w:val="nil"/>
          <w:tl2br w:val="nil"/>
          <w:tr2bl w:val="nil"/>
        </w:tcBorders>
      </w:tcPr>
    </w:tblStylePr>
    <w:tblStylePr w:type="firstCol">
      <w:rPr>
        <w:b/>
        <w:bCs/>
        <w:caps/>
      </w:rPr>
      <w:tcPr>
        <w:tcBorders>
          <w:top w:val="nil"/>
          <w:left w:val="nil"/>
          <w:bottom w:val="nil"/>
          <w:right w:val="single" w:color="7E7E7E" w:sz="4" w:space="0"/>
          <w:insideH w:val="nil"/>
          <w:insideV w:val="nil"/>
          <w:tl2br w:val="nil"/>
          <w:tr2bl w:val="nil"/>
        </w:tcBorders>
      </w:tcPr>
    </w:tblStylePr>
    <w:tblStylePr w:type="lastCol">
      <w:rPr>
        <w:b/>
        <w:bCs/>
        <w:caps/>
      </w:rPr>
      <w:tcPr>
        <w:tcBorders>
          <w:top w:val="nil"/>
          <w:left w:val="nil"/>
          <w:bottom w:val="nil"/>
          <w:right w:val="nil"/>
          <w:insideH w:val="nil"/>
          <w:insideV w:val="nil"/>
          <w:tl2br w:val="nil"/>
          <w:tr2bl w:val="nil"/>
        </w:tcBorders>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style>
  <w:style w:type="table" w:customStyle="1" w:styleId="485">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6">
    <w:name w:val="无格式表格 51"/>
    <w:basedOn w:val="88"/>
    <w:qFormat/>
    <w:uiPriority w:val="45"/>
    <w:tblStylePr w:type="firstRow">
      <w:rPr>
        <w:rFonts w:ascii="Calibri Light" w:hAnsi="Calibri Light" w:eastAsia="宋体" w:cs="Times New Roman"/>
        <w:i/>
        <w:iCs/>
        <w:sz w:val="26"/>
      </w:rPr>
      <w:tcPr>
        <w:tcBorders>
          <w:top w:val="nil"/>
          <w:left w:val="nil"/>
          <w:bottom w:val="single" w:color="7E7E7E"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E7E7E"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E7E7E"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E7E7E" w:sz="4" w:space="0"/>
          <w:bottom w:val="nil"/>
          <w:right w:val="nil"/>
          <w:insideH w:val="nil"/>
          <w:insideV w:val="nil"/>
          <w:tl2br w:val="nil"/>
          <w:tr2bl w:val="nil"/>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paragraph" w:styleId="48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488">
    <w:name w:val="Quote"/>
    <w:basedOn w:val="1"/>
    <w:next w:val="1"/>
    <w:link w:val="489"/>
    <w:qFormat/>
    <w:uiPriority w:val="29"/>
    <w:pPr>
      <w:spacing w:before="200" w:after="160"/>
      <w:ind w:left="864" w:right="864"/>
      <w:jc w:val="center"/>
    </w:pPr>
    <w:rPr>
      <w:i/>
      <w:iCs/>
      <w:color w:val="3F3F3F"/>
    </w:rPr>
  </w:style>
  <w:style w:type="character" w:customStyle="1" w:styleId="489">
    <w:name w:val="引用 字符"/>
    <w:basedOn w:val="231"/>
    <w:link w:val="488"/>
    <w:qFormat/>
    <w:uiPriority w:val="29"/>
    <w:rPr>
      <w:i/>
      <w:iCs/>
      <w:color w:val="3F3F3F"/>
      <w:kern w:val="2"/>
      <w:sz w:val="21"/>
      <w:szCs w:val="24"/>
    </w:rPr>
  </w:style>
  <w:style w:type="character" w:styleId="490">
    <w:name w:val="Placeholder Text"/>
    <w:basedOn w:val="231"/>
    <w:semiHidden/>
    <w:qFormat/>
    <w:uiPriority w:val="99"/>
    <w:rPr>
      <w:color w:val="808080"/>
    </w:rPr>
  </w:style>
  <w:style w:type="paragraph" w:customStyle="1" w:styleId="491">
    <w:name w:val="附录无标题章"/>
    <w:basedOn w:val="299"/>
    <w:qFormat/>
    <w:uiPriority w:val="0"/>
    <w:pPr>
      <w:spacing w:before="0" w:beforeLines="0" w:after="0" w:afterLines="0"/>
    </w:pPr>
    <w:rPr>
      <w:rFonts w:ascii="宋体" w:eastAsia="宋体"/>
    </w:rPr>
  </w:style>
  <w:style w:type="paragraph" w:customStyle="1" w:styleId="492">
    <w:name w:val="附录一级无标题条"/>
    <w:basedOn w:val="300"/>
    <w:qFormat/>
    <w:uiPriority w:val="0"/>
    <w:pPr>
      <w:spacing w:before="0" w:beforeLines="0" w:after="0" w:afterLines="0"/>
    </w:pPr>
    <w:rPr>
      <w:rFonts w:ascii="宋体" w:eastAsia="宋体"/>
    </w:rPr>
  </w:style>
  <w:style w:type="paragraph" w:customStyle="1" w:styleId="493">
    <w:name w:val="附录二级无标题条"/>
    <w:basedOn w:val="301"/>
    <w:qFormat/>
    <w:uiPriority w:val="0"/>
    <w:pPr>
      <w:spacing w:before="0" w:beforeLines="0" w:after="0" w:afterLines="0"/>
    </w:pPr>
    <w:rPr>
      <w:rFonts w:ascii="宋体" w:eastAsia="宋体"/>
    </w:rPr>
  </w:style>
  <w:style w:type="paragraph" w:customStyle="1" w:styleId="494">
    <w:name w:val="附录三级无标题条"/>
    <w:basedOn w:val="302"/>
    <w:qFormat/>
    <w:uiPriority w:val="0"/>
    <w:pPr>
      <w:spacing w:before="0" w:beforeLines="0" w:after="0" w:afterLines="0"/>
    </w:pPr>
    <w:rPr>
      <w:rFonts w:ascii="宋体" w:eastAsia="宋体"/>
    </w:rPr>
  </w:style>
  <w:style w:type="paragraph" w:customStyle="1" w:styleId="495">
    <w:name w:val="附录四级无标题条"/>
    <w:basedOn w:val="303"/>
    <w:qFormat/>
    <w:uiPriority w:val="0"/>
    <w:pPr>
      <w:spacing w:before="0" w:beforeLines="0" w:after="0" w:afterLines="0"/>
    </w:pPr>
    <w:rPr>
      <w:rFonts w:ascii="宋体" w:eastAsia="宋体"/>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1"/>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76"/>
    <w:qFormat/>
    <w:uiPriority w:val="0"/>
    <w:pPr>
      <w:numPr>
        <w:ilvl w:val="0"/>
        <w:numId w:val="26"/>
      </w:numPr>
      <w:snapToGrid w:val="0"/>
      <w:spacing w:line="14" w:lineRule="atLeast"/>
      <w:ind w:firstLineChars="0"/>
    </w:pPr>
    <w:rPr>
      <w:color w:val="FFFFFF"/>
      <w:sz w:val="2"/>
    </w:rPr>
  </w:style>
  <w:style w:type="paragraph" w:customStyle="1" w:styleId="510">
    <w:name w:val="附录公式编号"/>
    <w:basedOn w:val="41"/>
    <w:qFormat/>
    <w:uiPriority w:val="0"/>
    <w:pPr>
      <w:numPr>
        <w:ilvl w:val="1"/>
        <w:numId w:val="26"/>
      </w:numPr>
    </w:pPr>
  </w:style>
  <w:style w:type="paragraph" w:customStyle="1" w:styleId="511">
    <w:name w:val="引言二级条标题"/>
    <w:basedOn w:val="1"/>
    <w:next w:val="281"/>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81"/>
    <w:qFormat/>
    <w:uiPriority w:val="0"/>
    <w:pPr>
      <w:spacing w:before="0" w:beforeLines="0" w:after="0" w:afterLines="0" w:line="276" w:lineRule="auto"/>
    </w:pPr>
    <w:rPr>
      <w:rFonts w:ascii="宋体" w:eastAsia="宋体"/>
    </w:rPr>
  </w:style>
  <w:style w:type="paragraph" w:customStyle="1" w:styleId="513">
    <w:name w:val="引言三级条标题"/>
    <w:basedOn w:val="1"/>
    <w:next w:val="281"/>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81"/>
    <w:qFormat/>
    <w:uiPriority w:val="0"/>
    <w:pPr>
      <w:spacing w:before="0" w:beforeLines="0" w:after="0" w:afterLines="0" w:line="276" w:lineRule="auto"/>
    </w:pPr>
    <w:rPr>
      <w:rFonts w:ascii="宋体" w:eastAsia="宋体"/>
    </w:rPr>
  </w:style>
  <w:style w:type="paragraph" w:customStyle="1" w:styleId="515">
    <w:name w:val="引言四级条标题"/>
    <w:basedOn w:val="1"/>
    <w:next w:val="281"/>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81"/>
    <w:qFormat/>
    <w:uiPriority w:val="0"/>
    <w:pPr>
      <w:spacing w:before="0" w:beforeLines="0" w:after="0" w:afterLines="0" w:line="276" w:lineRule="auto"/>
    </w:pPr>
    <w:rPr>
      <w:rFonts w:ascii="宋体" w:eastAsia="宋体"/>
    </w:rPr>
  </w:style>
  <w:style w:type="paragraph" w:customStyle="1" w:styleId="517">
    <w:name w:val="引言五级条标题"/>
    <w:basedOn w:val="1"/>
    <w:next w:val="281"/>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81"/>
    <w:qFormat/>
    <w:uiPriority w:val="0"/>
    <w:pPr>
      <w:spacing w:before="0" w:beforeLines="0" w:after="0" w:afterLines="0" w:line="276" w:lineRule="auto"/>
    </w:pPr>
    <w:rPr>
      <w:rFonts w:ascii="宋体" w:eastAsia="宋体"/>
    </w:rPr>
  </w:style>
  <w:style w:type="paragraph" w:customStyle="1" w:styleId="519">
    <w:name w:val="引言一级条标题"/>
    <w:basedOn w:val="1"/>
    <w:next w:val="281"/>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81"/>
    <w:qFormat/>
    <w:uiPriority w:val="0"/>
    <w:pPr>
      <w:spacing w:before="0" w:beforeLines="0" w:after="0" w:afterLines="0" w:line="276" w:lineRule="auto"/>
    </w:pPr>
    <w:rPr>
      <w:rFonts w:ascii="宋体" w:eastAsia="宋体"/>
    </w:rPr>
  </w:style>
  <w:style w:type="paragraph" w:customStyle="1" w:styleId="521">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523">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24">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25">
    <w:name w:val="WPSOffice手动目录 1"/>
    <w:qFormat/>
    <w:uiPriority w:val="0"/>
    <w:rPr>
      <w:rFonts w:ascii="Times New Roman" w:hAnsi="Times New Roman" w:eastAsia="宋体" w:cs="Times New Roman"/>
      <w:lang w:val="en-US" w:eastAsia="zh-CN" w:bidi="ar-SA"/>
    </w:rPr>
  </w:style>
  <w:style w:type="paragraph" w:customStyle="1" w:styleId="5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7">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528">
    <w:name w:val="章标题 Char"/>
    <w:link w:val="282"/>
    <w:qFormat/>
    <w:uiPriority w:val="0"/>
    <w:rPr>
      <w:rFonts w:ascii="黑体" w:hAnsi="Times New Roman" w:eastAsia="黑体" w:cs="Times New Roman"/>
      <w:sz w:val="21"/>
      <w:lang w:val="en-US" w:eastAsia="zh-CN" w:bidi="ar-SA"/>
    </w:rPr>
  </w:style>
  <w:style w:type="character" w:customStyle="1" w:styleId="529">
    <w:name w:val="一级条标题 Char"/>
    <w:link w:val="283"/>
    <w:qFormat/>
    <w:uiPriority w:val="0"/>
    <w:rPr>
      <w:rFonts w:ascii="黑体" w:hAnsi="Times New Roman" w:eastAsia="黑体" w:cs="Times New Roman"/>
      <w:sz w:val="21"/>
      <w:szCs w:val="21"/>
      <w:lang w:val="en-US" w:eastAsia="zh-CN" w:bidi="ar-SA"/>
    </w:rPr>
  </w:style>
  <w:style w:type="character" w:customStyle="1" w:styleId="530">
    <w:name w:val="二级条标题 Char"/>
    <w:link w:val="284"/>
    <w:qFormat/>
    <w:uiPriority w:val="0"/>
  </w:style>
  <w:style w:type="paragraph" w:customStyle="1" w:styleId="53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D:\Mable\&#20803;&#26041;&#26234;&#24211;\Others\&#26631;&#20934;&#21270;\&#24191;&#35199;&#22823;&#25968;&#25454;&#23616;\&#24191;&#35199;&#25512;&#36827;&#25919;&#21153;&#26381;&#21153;&#8220;&#19977;&#21270;&#8221;&#24314;&#35774;&#20248;&#21270;&#25919;&#21153;&#29615;&#22659;&#39033;&#30446;\3.&#20840;&#38142;&#36890;&#21150;\2.&#24191;&#35199;&#22766;&#26063;&#33258;&#27835;&#21306;\&#26032;&#29983;&#20799;&#20986;&#29983;&#8220;&#20840;&#38142;&#36890;&#21150;&#8221;&#21150;&#29702;&#27969;&#31243;20220527.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新生儿出生“全链通办”办理流程20220527</Template>
  <Pages>14</Pages>
  <Words>5178</Words>
  <Characters>5263</Characters>
  <Lines>38</Lines>
  <Paragraphs>10</Paragraphs>
  <TotalTime>0</TotalTime>
  <ScaleCrop>false</ScaleCrop>
  <LinksUpToDate>false</LinksUpToDate>
  <CharactersWithSpaces>5353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2022-05-27T23:36:00Z</dcterms:created>
  <dc:creator>韩梅</dc:creator>
  <cp:lastModifiedBy>圆元元气喵</cp:lastModifiedBy>
  <cp:lastPrinted>2022-09-14T18:55:00Z</cp:lastPrinted>
  <dcterms:modified xsi:type="dcterms:W3CDTF">2022-12-30T12:17:34Z</dcterms:modified>
  <cp:revision>337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B1BF081D3534419C900F9ACF3DFA3508</vt:lpwstr>
  </property>
  <property fmtid="{D5CDD505-2E9C-101B-9397-08002B2CF9AE}" pid="7" name="ICS">
    <vt:lpwstr/>
  </property>
  <property fmtid="{D5CDD505-2E9C-101B-9397-08002B2CF9AE}" pid="8" name="CCS">
    <vt:lpwstr/>
  </property>
  <property fmtid="{D5CDD505-2E9C-101B-9397-08002B2CF9AE}" pid="9" name="BAH">
    <vt:lpwstr/>
  </property>
  <property fmtid="{D5CDD505-2E9C-101B-9397-08002B2CF9AE}" pid="10" name="BT">
    <vt:lpwstr>广西壮族自治区XX标准</vt:lpwstr>
  </property>
  <property fmtid="{D5CDD505-2E9C-101B-9397-08002B2CF9AE}" pid="11" name="BZBH">
    <vt:lpwstr>DBxxx</vt:lpwstr>
  </property>
  <property fmtid="{D5CDD505-2E9C-101B-9397-08002B2CF9AE}" pid="12" name="TDBH">
    <vt:lpwstr/>
  </property>
  <property fmtid="{D5CDD505-2E9C-101B-9397-08002B2CF9AE}" pid="13" name="BZMC">
    <vt:lpwstr>“全链通办”基础任务清单办理流程标准  第13部分：军人退役
</vt:lpwstr>
  </property>
  <property fmtid="{D5CDD505-2E9C-101B-9397-08002B2CF9AE}" pid="14" name="YWMC">
    <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广西壮族自治区大数据发展局</vt:lpwstr>
  </property>
  <property fmtid="{D5CDD505-2E9C-101B-9397-08002B2CF9AE}" pid="22" name="IMAGE">
    <vt:lpwstr/>
  </property>
</Properties>
</file>